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6B412F2" w14:textId="77777777" w:rsidR="00531C33" w:rsidRDefault="009F0A44">
      <w:pPr>
        <w:jc w:val="center"/>
      </w:pPr>
      <w:r>
        <w:rPr>
          <w:rFonts w:ascii="Cambria" w:eastAsia="Cambria" w:hAnsi="Cambria" w:cs="Cambria"/>
          <w:b/>
          <w:sz w:val="28"/>
          <w:szCs w:val="28"/>
        </w:rPr>
        <w:t>World Language</w:t>
      </w:r>
    </w:p>
    <w:p w14:paraId="5547B8E9" w14:textId="77777777" w:rsidR="00531C33" w:rsidRDefault="009F0A44">
      <w:pPr>
        <w:jc w:val="center"/>
      </w:pPr>
      <w:r>
        <w:rPr>
          <w:rFonts w:ascii="Cambria" w:eastAsia="Cambria" w:hAnsi="Cambria" w:cs="Cambria"/>
          <w:b/>
          <w:i/>
          <w:sz w:val="28"/>
          <w:szCs w:val="28"/>
        </w:rPr>
        <w:t xml:space="preserve"> </w:t>
      </w:r>
    </w:p>
    <w:tbl>
      <w:tblPr>
        <w:tblStyle w:val="a"/>
        <w:tblW w:w="9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250"/>
        <w:gridCol w:w="7472"/>
      </w:tblGrid>
      <w:tr w:rsidR="00531C33" w14:paraId="3EF908CE" w14:textId="77777777" w:rsidTr="00DF4E0A">
        <w:tc>
          <w:tcPr>
            <w:tcW w:w="22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8DAB2C" w14:textId="77777777" w:rsidR="00531C33" w:rsidRDefault="009F0A44">
            <w:r>
              <w:rPr>
                <w:b/>
                <w:shd w:val="clear" w:color="auto" w:fill="F2F2F2"/>
              </w:rPr>
              <w:t>Language / Level</w:t>
            </w:r>
          </w:p>
        </w:tc>
        <w:tc>
          <w:tcPr>
            <w:tcW w:w="7472"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4EC795F" w14:textId="77777777" w:rsidR="00531C33" w:rsidRDefault="009F0A44">
            <w:pPr>
              <w:widowControl w:val="0"/>
            </w:pPr>
            <w:r>
              <w:rPr>
                <w:highlight w:val="white"/>
              </w:rPr>
              <w:t>French/Spanish – Grade 7</w:t>
            </w:r>
          </w:p>
        </w:tc>
      </w:tr>
      <w:tr w:rsidR="00531C33" w14:paraId="44F41D8A" w14:textId="77777777" w:rsidTr="00DF4E0A">
        <w:tc>
          <w:tcPr>
            <w:tcW w:w="2250" w:type="dxa"/>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72D391C3" w14:textId="77777777" w:rsidR="00531C33" w:rsidRDefault="009F0A44">
            <w:pPr>
              <w:widowControl w:val="0"/>
            </w:pPr>
            <w:r>
              <w:rPr>
                <w:b/>
                <w:shd w:val="clear" w:color="auto" w:fill="F2F2F2"/>
              </w:rPr>
              <w:t>Performance Range</w:t>
            </w:r>
          </w:p>
        </w:tc>
        <w:tc>
          <w:tcPr>
            <w:tcW w:w="7472" w:type="dxa"/>
            <w:tcBorders>
              <w:bottom w:val="single" w:sz="8" w:space="0" w:color="000000"/>
              <w:right w:val="single" w:sz="8" w:space="0" w:color="000000"/>
            </w:tcBorders>
            <w:shd w:val="clear" w:color="auto" w:fill="FFFFFF"/>
            <w:tcMar>
              <w:top w:w="100" w:type="dxa"/>
              <w:left w:w="100" w:type="dxa"/>
              <w:bottom w:w="100" w:type="dxa"/>
              <w:right w:w="100" w:type="dxa"/>
            </w:tcMar>
          </w:tcPr>
          <w:p w14:paraId="398BD842" w14:textId="77777777" w:rsidR="00531C33" w:rsidRDefault="009F0A44">
            <w:pPr>
              <w:widowControl w:val="0"/>
            </w:pPr>
            <w:r>
              <w:rPr>
                <w:highlight w:val="white"/>
              </w:rPr>
              <w:t>Novice Mid/High</w:t>
            </w:r>
          </w:p>
        </w:tc>
      </w:tr>
      <w:tr w:rsidR="00531C33" w14:paraId="701F1665" w14:textId="77777777" w:rsidTr="00DF4E0A">
        <w:tc>
          <w:tcPr>
            <w:tcW w:w="9722" w:type="dxa"/>
            <w:gridSpan w:val="2"/>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41E0E7F" w14:textId="77777777" w:rsidR="00531C33" w:rsidRDefault="009F0A44">
            <w:pPr>
              <w:jc w:val="center"/>
            </w:pPr>
            <w:r>
              <w:rPr>
                <w:b/>
                <w:shd w:val="clear" w:color="auto" w:fill="D9D9D9"/>
              </w:rPr>
              <w:t>Stage 1: Desired Results</w:t>
            </w:r>
          </w:p>
        </w:tc>
      </w:tr>
      <w:tr w:rsidR="00531C33" w14:paraId="0E9895E2" w14:textId="77777777" w:rsidTr="00DF4E0A">
        <w:tc>
          <w:tcPr>
            <w:tcW w:w="2250" w:type="dxa"/>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73AB0EFC" w14:textId="77777777" w:rsidR="00531C33" w:rsidRDefault="009F0A44">
            <w:pPr>
              <w:widowControl w:val="0"/>
            </w:pPr>
            <w:r>
              <w:rPr>
                <w:b/>
                <w:shd w:val="clear" w:color="auto" w:fill="F2F2F2"/>
              </w:rPr>
              <w:t>Theme/Topic</w:t>
            </w:r>
          </w:p>
        </w:tc>
        <w:tc>
          <w:tcPr>
            <w:tcW w:w="7472" w:type="dxa"/>
            <w:tcBorders>
              <w:bottom w:val="single" w:sz="8" w:space="0" w:color="000000"/>
              <w:right w:val="single" w:sz="8" w:space="0" w:color="000000"/>
            </w:tcBorders>
            <w:shd w:val="clear" w:color="auto" w:fill="FFFFFF"/>
            <w:tcMar>
              <w:top w:w="100" w:type="dxa"/>
              <w:left w:w="100" w:type="dxa"/>
              <w:bottom w:w="100" w:type="dxa"/>
              <w:right w:w="100" w:type="dxa"/>
            </w:tcMar>
          </w:tcPr>
          <w:p w14:paraId="046AC1C7" w14:textId="733A0718" w:rsidR="00531C33" w:rsidRDefault="009F0A44" w:rsidP="00DF4E0A">
            <w:pPr>
              <w:widowControl w:val="0"/>
            </w:pPr>
            <w:r>
              <w:rPr>
                <w:highlight w:val="white"/>
              </w:rPr>
              <w:t xml:space="preserve">Belonging: </w:t>
            </w:r>
            <w:del w:id="0" w:author="Microsoft Office User" w:date="2016-05-25T17:35:00Z">
              <w:r w:rsidDel="00DF4E0A">
                <w:rPr>
                  <w:highlight w:val="white"/>
                </w:rPr>
                <w:delText xml:space="preserve">Identity </w:delText>
              </w:r>
            </w:del>
            <w:r>
              <w:rPr>
                <w:highlight w:val="white"/>
              </w:rPr>
              <w:t>(No Man is an Island)</w:t>
            </w:r>
          </w:p>
        </w:tc>
      </w:tr>
      <w:tr w:rsidR="00531C33" w14:paraId="0B6B6E93" w14:textId="77777777" w:rsidTr="00DF4E0A">
        <w:tc>
          <w:tcPr>
            <w:tcW w:w="2250" w:type="dxa"/>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EBAC77C" w14:textId="77777777" w:rsidR="00531C33" w:rsidRDefault="009F0A44">
            <w:pPr>
              <w:widowControl w:val="0"/>
            </w:pPr>
            <w:r>
              <w:rPr>
                <w:b/>
                <w:shd w:val="clear" w:color="auto" w:fill="F2F2F2"/>
              </w:rPr>
              <w:t>Essential Question</w:t>
            </w:r>
          </w:p>
        </w:tc>
        <w:tc>
          <w:tcPr>
            <w:tcW w:w="7472" w:type="dxa"/>
            <w:tcBorders>
              <w:bottom w:val="single" w:sz="8" w:space="0" w:color="000000"/>
              <w:right w:val="single" w:sz="8" w:space="0" w:color="000000"/>
            </w:tcBorders>
            <w:shd w:val="clear" w:color="auto" w:fill="FFFFFF"/>
            <w:tcMar>
              <w:top w:w="100" w:type="dxa"/>
              <w:left w:w="100" w:type="dxa"/>
              <w:bottom w:w="100" w:type="dxa"/>
              <w:right w:w="100" w:type="dxa"/>
            </w:tcMar>
          </w:tcPr>
          <w:p w14:paraId="0518449B" w14:textId="77777777" w:rsidR="00531C33" w:rsidRDefault="009F0A44">
            <w:pPr>
              <w:widowControl w:val="0"/>
              <w:rPr>
                <w:ins w:id="1" w:author="Microsoft Office User" w:date="2016-05-25T17:34:00Z"/>
              </w:rPr>
            </w:pPr>
            <w:r>
              <w:rPr>
                <w:highlight w:val="white"/>
              </w:rPr>
              <w:t xml:space="preserve">Why do we need others? What makes a friend a friend? </w:t>
            </w:r>
          </w:p>
          <w:p w14:paraId="2E83A55B" w14:textId="0F0CA59C" w:rsidR="00DF4E0A" w:rsidRDefault="00DF4E0A">
            <w:pPr>
              <w:widowControl w:val="0"/>
            </w:pPr>
            <w:ins w:id="2" w:author="Microsoft Office User" w:date="2016-05-25T17:34:00Z">
              <w:r>
                <w:t>How am I connected to others?</w:t>
              </w:r>
            </w:ins>
          </w:p>
        </w:tc>
      </w:tr>
      <w:tr w:rsidR="00531C33" w14:paraId="7A645D79" w14:textId="77777777" w:rsidTr="00DF4E0A">
        <w:tc>
          <w:tcPr>
            <w:tcW w:w="9722" w:type="dxa"/>
            <w:gridSpan w:val="2"/>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37DC110" w14:textId="77777777" w:rsidR="00531C33" w:rsidRDefault="009F0A44">
            <w:pPr>
              <w:jc w:val="center"/>
            </w:pPr>
            <w:r>
              <w:rPr>
                <w:b/>
                <w:shd w:val="clear" w:color="auto" w:fill="F2F2F2"/>
              </w:rPr>
              <w:t>Learning Scenario</w:t>
            </w:r>
          </w:p>
        </w:tc>
      </w:tr>
      <w:tr w:rsidR="00531C33" w14:paraId="7874D509" w14:textId="77777777" w:rsidTr="00DF4E0A">
        <w:tc>
          <w:tcPr>
            <w:tcW w:w="9722" w:type="dxa"/>
            <w:gridSpan w:val="2"/>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762E2EA" w14:textId="77777777" w:rsidR="00531C33" w:rsidRDefault="009F0A44" w:rsidP="002D3CA4">
            <w:r>
              <w:rPr>
                <w:rFonts w:ascii="Calibri" w:eastAsia="Calibri" w:hAnsi="Calibri" w:cs="Calibri"/>
                <w:sz w:val="24"/>
                <w:szCs w:val="24"/>
                <w:highlight w:val="white"/>
              </w:rPr>
              <w:t>Students will explore their connections with others as they describe and discuss family, friends and pets in their lives and in the target culture.  They will consider how they spend time with others and will compare their leisure time a</w:t>
            </w:r>
            <w:r>
              <w:rPr>
                <w:rFonts w:ascii="Calibri" w:eastAsia="Calibri" w:hAnsi="Calibri" w:cs="Calibri"/>
                <w:sz w:val="24"/>
                <w:szCs w:val="24"/>
                <w:highlight w:val="white"/>
              </w:rPr>
              <w:t>ctivities to the leisure time activities of others in cultures where the language is spoken. They will consider the importance of family and friends as they define family and identify traits of good friends. They will describe traditions and celebrations t</w:t>
            </w:r>
            <w:r>
              <w:rPr>
                <w:rFonts w:ascii="Calibri" w:eastAsia="Calibri" w:hAnsi="Calibri" w:cs="Calibri"/>
                <w:sz w:val="24"/>
                <w:szCs w:val="24"/>
                <w:highlight w:val="white"/>
              </w:rPr>
              <w:t xml:space="preserve">hat are part of their lives and will share basic information on traditions and celebrations in their home country in their role as an exchange student. Finally, they will create a visual representation showing their connections to others. </w:t>
            </w:r>
            <w:r>
              <w:rPr>
                <w:b/>
                <w:highlight w:val="white"/>
              </w:rPr>
              <w:t xml:space="preserve">  </w:t>
            </w:r>
          </w:p>
          <w:p w14:paraId="27A823DE" w14:textId="77777777" w:rsidR="00531C33" w:rsidRDefault="00531C33"/>
        </w:tc>
      </w:tr>
      <w:tr w:rsidR="00531C33" w14:paraId="4EC9F9AC" w14:textId="77777777" w:rsidTr="00DF4E0A">
        <w:tc>
          <w:tcPr>
            <w:tcW w:w="9722" w:type="dxa"/>
            <w:gridSpan w:val="2"/>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51DAEDC" w14:textId="77777777" w:rsidR="00531C33" w:rsidRDefault="009F0A44">
            <w:pPr>
              <w:jc w:val="center"/>
            </w:pPr>
            <w:r>
              <w:rPr>
                <w:b/>
                <w:shd w:val="clear" w:color="auto" w:fill="F2F2F2"/>
              </w:rPr>
              <w:t>Unit Goals</w:t>
            </w:r>
          </w:p>
        </w:tc>
      </w:tr>
      <w:tr w:rsidR="00531C33" w14:paraId="1E460ABD" w14:textId="77777777" w:rsidTr="00DF4E0A">
        <w:tc>
          <w:tcPr>
            <w:tcW w:w="9722"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357C2DD3" w14:textId="77777777" w:rsidR="00531C33" w:rsidRDefault="009F0A44">
            <w:pPr>
              <w:widowControl w:val="0"/>
            </w:pPr>
            <w:r>
              <w:t>Learners will be able to:</w:t>
            </w:r>
          </w:p>
          <w:p w14:paraId="77F6D888" w14:textId="77777777" w:rsidR="00531C33" w:rsidRDefault="009F0A44">
            <w:pPr>
              <w:widowControl w:val="0"/>
              <w:numPr>
                <w:ilvl w:val="0"/>
                <w:numId w:val="2"/>
              </w:numPr>
              <w:ind w:hanging="360"/>
              <w:contextualSpacing/>
            </w:pPr>
            <w:r>
              <w:t>introduce themselves and exchange personal information in culturally appropriate ways</w:t>
            </w:r>
          </w:p>
          <w:p w14:paraId="53DDD44A" w14:textId="77777777" w:rsidR="00531C33" w:rsidRDefault="009F0A44">
            <w:pPr>
              <w:widowControl w:val="0"/>
              <w:numPr>
                <w:ilvl w:val="0"/>
                <w:numId w:val="2"/>
              </w:numPr>
              <w:ind w:hanging="360"/>
              <w:contextualSpacing/>
            </w:pPr>
            <w:r>
              <w:t>define family; identify their relationship to family members and friends</w:t>
            </w:r>
          </w:p>
          <w:p w14:paraId="0025F088" w14:textId="77777777" w:rsidR="00531C33" w:rsidRDefault="009F0A44">
            <w:pPr>
              <w:widowControl w:val="0"/>
              <w:numPr>
                <w:ilvl w:val="0"/>
                <w:numId w:val="2"/>
              </w:numPr>
              <w:ind w:hanging="360"/>
              <w:contextualSpacing/>
            </w:pPr>
            <w:r>
              <w:t>talk about activities they like and don’t like to do with family and friends and compare what their family does to how family and friends in other cultures spend their time.</w:t>
            </w:r>
          </w:p>
          <w:p w14:paraId="4A89361F" w14:textId="77777777" w:rsidR="00531C33" w:rsidRDefault="009F0A44">
            <w:pPr>
              <w:widowControl w:val="0"/>
              <w:numPr>
                <w:ilvl w:val="0"/>
                <w:numId w:val="2"/>
              </w:numPr>
              <w:ind w:hanging="360"/>
              <w:contextualSpacing/>
            </w:pPr>
            <w:r>
              <w:t>access information on the Internet free-time activities in target culture communit</w:t>
            </w:r>
            <w:r>
              <w:t>ies in order to determine which activities several communities have in common.</w:t>
            </w:r>
          </w:p>
          <w:p w14:paraId="0CEE1D41" w14:textId="77777777" w:rsidR="00531C33" w:rsidRDefault="009F0A44">
            <w:pPr>
              <w:widowControl w:val="0"/>
              <w:numPr>
                <w:ilvl w:val="0"/>
                <w:numId w:val="2"/>
              </w:numPr>
              <w:ind w:hanging="360"/>
              <w:contextualSpacing/>
            </w:pPr>
            <w:r>
              <w:t>describe family, friends and pets commenting on physical and personality traits</w:t>
            </w:r>
          </w:p>
          <w:p w14:paraId="25E50E3F" w14:textId="77777777" w:rsidR="00531C33" w:rsidRDefault="009F0A44">
            <w:pPr>
              <w:widowControl w:val="0"/>
              <w:numPr>
                <w:ilvl w:val="0"/>
                <w:numId w:val="2"/>
              </w:numPr>
              <w:ind w:hanging="360"/>
              <w:contextualSpacing/>
            </w:pPr>
            <w:r>
              <w:rPr>
                <w:rFonts w:ascii="Times New Roman" w:eastAsia="Times New Roman" w:hAnsi="Times New Roman" w:cs="Times New Roman"/>
                <w:sz w:val="14"/>
                <w:szCs w:val="14"/>
              </w:rPr>
              <w:t xml:space="preserve"> </w:t>
            </w:r>
            <w:r>
              <w:t>explain important celebrations/traditions in your family or culture</w:t>
            </w:r>
          </w:p>
          <w:p w14:paraId="5F60533D" w14:textId="77777777" w:rsidR="00531C33" w:rsidRDefault="009F0A44">
            <w:pPr>
              <w:widowControl w:val="0"/>
              <w:numPr>
                <w:ilvl w:val="0"/>
                <w:numId w:val="2"/>
              </w:numPr>
              <w:ind w:hanging="360"/>
              <w:contextualSpacing/>
            </w:pPr>
            <w:r>
              <w:rPr>
                <w:rFonts w:ascii="Calibri" w:eastAsia="Calibri" w:hAnsi="Calibri" w:cs="Calibri"/>
                <w:sz w:val="24"/>
                <w:szCs w:val="24"/>
              </w:rPr>
              <w:t>explain why we all need fami</w:t>
            </w:r>
            <w:r>
              <w:rPr>
                <w:rFonts w:ascii="Calibri" w:eastAsia="Calibri" w:hAnsi="Calibri" w:cs="Calibri"/>
                <w:sz w:val="24"/>
                <w:szCs w:val="24"/>
              </w:rPr>
              <w:t>ly and friends and why it is a basic right for children</w:t>
            </w:r>
          </w:p>
          <w:p w14:paraId="0D662886" w14:textId="77777777" w:rsidR="00531C33" w:rsidRDefault="00531C33">
            <w:pPr>
              <w:widowControl w:val="0"/>
            </w:pPr>
          </w:p>
          <w:p w14:paraId="232D5C98" w14:textId="77777777" w:rsidR="00531C33" w:rsidRDefault="00531C33">
            <w:pPr>
              <w:widowControl w:val="0"/>
            </w:pPr>
          </w:p>
        </w:tc>
      </w:tr>
    </w:tbl>
    <w:p w14:paraId="0016AE22" w14:textId="77777777" w:rsidR="00531C33" w:rsidRDefault="009F0A44">
      <w:r>
        <w:t xml:space="preserve"> </w:t>
      </w:r>
    </w:p>
    <w:tbl>
      <w:tblPr>
        <w:tblStyle w:val="a0"/>
        <w:tblW w:w="9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440"/>
        <w:gridCol w:w="5282"/>
      </w:tblGrid>
      <w:tr w:rsidR="00531C33" w14:paraId="38DE7E9C" w14:textId="77777777" w:rsidTr="00DF4E0A">
        <w:tc>
          <w:tcPr>
            <w:tcW w:w="9722" w:type="dxa"/>
            <w:gridSpan w:val="2"/>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1230E0B" w14:textId="77777777" w:rsidR="00531C33" w:rsidRDefault="009F0A44">
            <w:pPr>
              <w:jc w:val="center"/>
            </w:pPr>
            <w:r>
              <w:rPr>
                <w:b/>
                <w:shd w:val="clear" w:color="auto" w:fill="D9D9D9"/>
              </w:rPr>
              <w:t>Stage 2: Assessment Evidence</w:t>
            </w:r>
          </w:p>
        </w:tc>
      </w:tr>
      <w:tr w:rsidR="00531C33" w14:paraId="42A8CABD" w14:textId="77777777" w:rsidTr="00DF4E0A">
        <w:tc>
          <w:tcPr>
            <w:tcW w:w="9722" w:type="dxa"/>
            <w:gridSpan w:val="2"/>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AABFA29" w14:textId="77777777" w:rsidR="00531C33" w:rsidRDefault="009F0A44">
            <w:pPr>
              <w:jc w:val="center"/>
            </w:pPr>
            <w:r>
              <w:rPr>
                <w:b/>
                <w:shd w:val="clear" w:color="auto" w:fill="F2F2F2"/>
              </w:rPr>
              <w:t>Summative Performance Tasks</w:t>
            </w:r>
          </w:p>
        </w:tc>
      </w:tr>
      <w:tr w:rsidR="00531C33" w14:paraId="40BE253B" w14:textId="77777777" w:rsidTr="00DF4E0A">
        <w:tc>
          <w:tcPr>
            <w:tcW w:w="9722" w:type="dxa"/>
            <w:gridSpan w:val="2"/>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0769850" w14:textId="77777777" w:rsidR="00531C33" w:rsidRDefault="009F0A44">
            <w:pPr>
              <w:jc w:val="center"/>
            </w:pPr>
            <w:r>
              <w:rPr>
                <w:b/>
                <w:shd w:val="clear" w:color="auto" w:fill="F2F2F2"/>
              </w:rPr>
              <w:t>Interpretive</w:t>
            </w:r>
          </w:p>
        </w:tc>
      </w:tr>
      <w:tr w:rsidR="00531C33" w14:paraId="5F35AE9D" w14:textId="77777777" w:rsidTr="00DF4E0A">
        <w:tc>
          <w:tcPr>
            <w:tcW w:w="9722"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59A71F0D" w14:textId="77777777" w:rsidR="00531C33" w:rsidRDefault="009F0A44">
            <w:pPr>
              <w:widowControl w:val="0"/>
              <w:numPr>
                <w:ilvl w:val="0"/>
                <w:numId w:val="3"/>
              </w:numPr>
              <w:ind w:hanging="360"/>
              <w:contextualSpacing/>
            </w:pPr>
            <w:r>
              <w:t xml:space="preserve">Read a blog where family, friends or activities are described. Complete a comprehension </w:t>
            </w:r>
            <w:r>
              <w:lastRenderedPageBreak/>
              <w:t>check.</w:t>
            </w:r>
          </w:p>
          <w:p w14:paraId="7B5F0EA9" w14:textId="77777777" w:rsidR="00531C33" w:rsidRDefault="009F0A44">
            <w:pPr>
              <w:widowControl w:val="0"/>
              <w:numPr>
                <w:ilvl w:val="0"/>
                <w:numId w:val="3"/>
              </w:numPr>
              <w:ind w:hanging="360"/>
              <w:contextualSpacing/>
            </w:pPr>
            <w:r>
              <w:rPr>
                <w:rFonts w:ascii="Times New Roman" w:eastAsia="Times New Roman" w:hAnsi="Times New Roman" w:cs="Times New Roman"/>
                <w:sz w:val="14"/>
                <w:szCs w:val="14"/>
              </w:rPr>
              <w:t xml:space="preserve"> </w:t>
            </w:r>
            <w:r>
              <w:t>Listen as someone talks about family, friends or activities and complete a graphic organizer</w:t>
            </w:r>
          </w:p>
          <w:p w14:paraId="08C25A8A" w14:textId="77777777" w:rsidR="00531C33" w:rsidRDefault="009F0A44">
            <w:pPr>
              <w:widowControl w:val="0"/>
              <w:numPr>
                <w:ilvl w:val="0"/>
                <w:numId w:val="3"/>
              </w:numPr>
              <w:ind w:hanging="360"/>
              <w:contextualSpacing/>
              <w:rPr>
                <w:rFonts w:ascii="Calibri" w:eastAsia="Calibri" w:hAnsi="Calibri" w:cs="Calibri"/>
                <w:sz w:val="24"/>
                <w:szCs w:val="24"/>
              </w:rPr>
            </w:pPr>
            <w:r>
              <w:rPr>
                <w:rFonts w:ascii="Calibri" w:eastAsia="Calibri" w:hAnsi="Calibri" w:cs="Calibri"/>
                <w:sz w:val="24"/>
                <w:szCs w:val="24"/>
              </w:rPr>
              <w:t xml:space="preserve">Identify free time options for young people/families in a (schedule from a youth center, infographic, etc). </w:t>
            </w:r>
          </w:p>
          <w:p w14:paraId="23181E66" w14:textId="77777777" w:rsidR="00531C33" w:rsidRDefault="009F0A44">
            <w:pPr>
              <w:widowControl w:val="0"/>
              <w:numPr>
                <w:ilvl w:val="0"/>
                <w:numId w:val="3"/>
              </w:numPr>
              <w:ind w:hanging="360"/>
              <w:contextualSpacing/>
              <w:rPr>
                <w:rFonts w:ascii="Calibri" w:eastAsia="Calibri" w:hAnsi="Calibri" w:cs="Calibri"/>
                <w:sz w:val="24"/>
                <w:szCs w:val="24"/>
              </w:rPr>
            </w:pPr>
            <w:r>
              <w:rPr>
                <w:rFonts w:ascii="Calibri" w:eastAsia="Calibri" w:hAnsi="Calibri" w:cs="Calibri"/>
                <w:sz w:val="24"/>
                <w:szCs w:val="24"/>
              </w:rPr>
              <w:t>Identify details given about a celebration - time, place, date, activities</w:t>
            </w:r>
          </w:p>
          <w:p w14:paraId="6F5306B8" w14:textId="77777777" w:rsidR="00531C33" w:rsidRDefault="009F0A44">
            <w:pPr>
              <w:widowControl w:val="0"/>
              <w:numPr>
                <w:ilvl w:val="0"/>
                <w:numId w:val="3"/>
              </w:numPr>
              <w:ind w:hanging="360"/>
              <w:contextualSpacing/>
              <w:rPr>
                <w:rFonts w:ascii="Calibri" w:eastAsia="Calibri" w:hAnsi="Calibri" w:cs="Calibri"/>
                <w:sz w:val="24"/>
                <w:szCs w:val="24"/>
              </w:rPr>
            </w:pPr>
            <w:r>
              <w:rPr>
                <w:rFonts w:ascii="Calibri" w:eastAsia="Calibri" w:hAnsi="Calibri" w:cs="Calibri"/>
                <w:sz w:val="24"/>
                <w:szCs w:val="24"/>
              </w:rPr>
              <w:t>Identify pet that is being described in lost animal or adoption materials</w:t>
            </w:r>
          </w:p>
        </w:tc>
      </w:tr>
      <w:tr w:rsidR="00531C33" w14:paraId="20E0B8D9" w14:textId="77777777" w:rsidTr="00DF4E0A">
        <w:tc>
          <w:tcPr>
            <w:tcW w:w="4440" w:type="dxa"/>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9789AEC" w14:textId="77777777" w:rsidR="00531C33" w:rsidRDefault="009F0A44">
            <w:pPr>
              <w:jc w:val="center"/>
            </w:pPr>
            <w:r>
              <w:rPr>
                <w:b/>
                <w:shd w:val="clear" w:color="auto" w:fill="F2F2F2"/>
              </w:rPr>
              <w:lastRenderedPageBreak/>
              <w:t>Presentational</w:t>
            </w:r>
          </w:p>
        </w:tc>
        <w:tc>
          <w:tcPr>
            <w:tcW w:w="5282" w:type="dxa"/>
            <w:tcBorders>
              <w:bottom w:val="single" w:sz="8" w:space="0" w:color="000000"/>
              <w:right w:val="single" w:sz="8" w:space="0" w:color="000000"/>
            </w:tcBorders>
            <w:shd w:val="clear" w:color="auto" w:fill="F2F2F2"/>
            <w:tcMar>
              <w:top w:w="100" w:type="dxa"/>
              <w:left w:w="100" w:type="dxa"/>
              <w:bottom w:w="100" w:type="dxa"/>
              <w:right w:w="100" w:type="dxa"/>
            </w:tcMar>
          </w:tcPr>
          <w:p w14:paraId="12DC1A11" w14:textId="77777777" w:rsidR="00531C33" w:rsidRDefault="009F0A44">
            <w:pPr>
              <w:jc w:val="center"/>
            </w:pPr>
            <w:r>
              <w:rPr>
                <w:b/>
                <w:shd w:val="clear" w:color="auto" w:fill="F2F2F2"/>
              </w:rPr>
              <w:t>Interpersonal</w:t>
            </w:r>
          </w:p>
        </w:tc>
      </w:tr>
      <w:tr w:rsidR="00531C33" w14:paraId="6D593AE9" w14:textId="77777777" w:rsidTr="00DF4E0A">
        <w:tc>
          <w:tcPr>
            <w:tcW w:w="44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82018EC" w14:textId="77777777" w:rsidR="00531C33" w:rsidRDefault="009F0A44">
            <w:pPr>
              <w:widowControl w:val="0"/>
            </w:pPr>
            <w:r>
              <w:rPr>
                <w:b/>
              </w:rPr>
              <w:t xml:space="preserve">“On Demand” </w:t>
            </w:r>
          </w:p>
          <w:p w14:paraId="32690980" w14:textId="77777777" w:rsidR="00531C33" w:rsidRDefault="009F0A44">
            <w:pPr>
              <w:widowControl w:val="0"/>
              <w:numPr>
                <w:ilvl w:val="0"/>
                <w:numId w:val="1"/>
              </w:numPr>
              <w:ind w:hanging="360"/>
              <w:contextualSpacing/>
            </w:pPr>
            <w:r>
              <w:t>Write about who is important to you in your world.  Who is included in “your family” and write about them.</w:t>
            </w:r>
          </w:p>
          <w:p w14:paraId="029E3F55" w14:textId="77777777" w:rsidR="00531C33" w:rsidRDefault="009F0A44">
            <w:pPr>
              <w:widowControl w:val="0"/>
              <w:numPr>
                <w:ilvl w:val="0"/>
                <w:numId w:val="1"/>
              </w:numPr>
              <w:ind w:hanging="360"/>
              <w:contextualSpacing/>
            </w:pPr>
            <w:r>
              <w:t>Talk about who is important to you in your world.  Who is included in “your family” and tell me about them.</w:t>
            </w:r>
          </w:p>
          <w:p w14:paraId="0BF04C77" w14:textId="77777777" w:rsidR="00531C33" w:rsidRDefault="009F0A44">
            <w:pPr>
              <w:widowControl w:val="0"/>
            </w:pPr>
            <w:r>
              <w:rPr>
                <w:b/>
              </w:rPr>
              <w:t xml:space="preserve">Project </w:t>
            </w:r>
          </w:p>
          <w:p w14:paraId="1CB227A2" w14:textId="77777777" w:rsidR="00531C33" w:rsidRDefault="009F0A44">
            <w:pPr>
              <w:widowControl w:val="0"/>
            </w:pPr>
            <w:r>
              <w:t>Create a visual representation o</w:t>
            </w:r>
            <w:r>
              <w:t>f “families” that are important saying why they are important to you and how you spend time together. Identify 6 key relationships</w:t>
            </w:r>
          </w:p>
          <w:p w14:paraId="79A7375F" w14:textId="77777777" w:rsidR="00531C33" w:rsidRDefault="00531C33">
            <w:pPr>
              <w:widowControl w:val="0"/>
            </w:pPr>
          </w:p>
          <w:p w14:paraId="1F043E0C" w14:textId="77777777" w:rsidR="00531C33" w:rsidRDefault="00531C33">
            <w:pPr>
              <w:widowControl w:val="0"/>
            </w:pPr>
          </w:p>
        </w:tc>
        <w:tc>
          <w:tcPr>
            <w:tcW w:w="5282" w:type="dxa"/>
            <w:tcBorders>
              <w:bottom w:val="single" w:sz="8" w:space="0" w:color="000000"/>
              <w:right w:val="single" w:sz="8" w:space="0" w:color="000000"/>
            </w:tcBorders>
            <w:tcMar>
              <w:top w:w="100" w:type="dxa"/>
              <w:left w:w="100" w:type="dxa"/>
              <w:bottom w:w="100" w:type="dxa"/>
              <w:right w:w="100" w:type="dxa"/>
            </w:tcMar>
          </w:tcPr>
          <w:p w14:paraId="00CD1E44" w14:textId="77777777" w:rsidR="00531C33" w:rsidRDefault="009F0A44">
            <w:pPr>
              <w:widowControl w:val="0"/>
            </w:pPr>
            <w:r>
              <w:t>Students will pair and use the visual images they have prepared to talk about their families. As they talk they will identi</w:t>
            </w:r>
            <w:r>
              <w:t xml:space="preserve">fy things that they have in common. They will also discuss similarities between their lives in the US and what they have learned about life in the target culture. </w:t>
            </w:r>
          </w:p>
          <w:p w14:paraId="580ECA41" w14:textId="77777777" w:rsidR="00531C33" w:rsidRDefault="009F0A44">
            <w:pPr>
              <w:widowControl w:val="0"/>
            </w:pPr>
            <w:r>
              <w:t xml:space="preserve"> </w:t>
            </w:r>
          </w:p>
          <w:p w14:paraId="4A71F841" w14:textId="77777777" w:rsidR="00531C33" w:rsidRDefault="009F0A44">
            <w:pPr>
              <w:widowControl w:val="0"/>
            </w:pPr>
            <w:r>
              <w:t xml:space="preserve"> </w:t>
            </w:r>
          </w:p>
          <w:p w14:paraId="114DB659" w14:textId="77777777" w:rsidR="00531C33" w:rsidRDefault="009F0A44">
            <w:pPr>
              <w:widowControl w:val="0"/>
            </w:pPr>
            <w:r>
              <w:t xml:space="preserve"> </w:t>
            </w:r>
          </w:p>
        </w:tc>
      </w:tr>
    </w:tbl>
    <w:p w14:paraId="133600E5" w14:textId="77777777" w:rsidR="00531C33" w:rsidRDefault="009F0A44">
      <w:r>
        <w:t xml:space="preserve"> </w:t>
      </w:r>
    </w:p>
    <w:tbl>
      <w:tblPr>
        <w:tblStyle w:val="a1"/>
        <w:tblW w:w="96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405"/>
        <w:gridCol w:w="785"/>
        <w:gridCol w:w="3410"/>
        <w:gridCol w:w="3080"/>
      </w:tblGrid>
      <w:tr w:rsidR="00531C33" w14:paraId="6CA87E38" w14:textId="77777777">
        <w:tc>
          <w:tcPr>
            <w:tcW w:w="9680" w:type="dxa"/>
            <w:gridSpan w:val="4"/>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CD1B99" w14:textId="77777777" w:rsidR="00531C33" w:rsidRDefault="009F0A44">
            <w:pPr>
              <w:jc w:val="center"/>
            </w:pPr>
            <w:r>
              <w:rPr>
                <w:b/>
                <w:shd w:val="clear" w:color="auto" w:fill="F2F2F2"/>
              </w:rPr>
              <w:t>Can Do Statements</w:t>
            </w:r>
          </w:p>
        </w:tc>
      </w:tr>
      <w:tr w:rsidR="00747B39" w14:paraId="17946C6A" w14:textId="77777777">
        <w:tc>
          <w:tcPr>
            <w:tcW w:w="2405" w:type="dxa"/>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6FF08AE" w14:textId="77777777" w:rsidR="00747B39" w:rsidRDefault="00747B39">
            <w:pPr>
              <w:widowControl w:val="0"/>
            </w:pPr>
            <w:bookmarkStart w:id="3" w:name="_GoBack" w:colFirst="1" w:colLast="1"/>
            <w:r>
              <w:rPr>
                <w:b/>
                <w:shd w:val="clear" w:color="auto" w:fill="F2F2F2"/>
              </w:rPr>
              <w:t>Interpretive</w:t>
            </w:r>
          </w:p>
        </w:tc>
        <w:tc>
          <w:tcPr>
            <w:tcW w:w="7275" w:type="dxa"/>
            <w:gridSpan w:val="3"/>
            <w:tcBorders>
              <w:bottom w:val="single" w:sz="8" w:space="0" w:color="000000"/>
              <w:right w:val="single" w:sz="8" w:space="0" w:color="000000"/>
            </w:tcBorders>
            <w:tcMar>
              <w:top w:w="100" w:type="dxa"/>
              <w:left w:w="100" w:type="dxa"/>
              <w:bottom w:w="100" w:type="dxa"/>
              <w:right w:w="100" w:type="dxa"/>
            </w:tcMar>
          </w:tcPr>
          <w:p w14:paraId="14CF6119" w14:textId="77777777" w:rsidR="00747B39" w:rsidRPr="009F0A44" w:rsidRDefault="00747B39" w:rsidP="00747B39">
            <w:pPr>
              <w:pStyle w:val="ListParagraph"/>
              <w:numPr>
                <w:ilvl w:val="0"/>
                <w:numId w:val="4"/>
              </w:numPr>
              <w:ind w:left="144" w:hanging="144"/>
              <w:rPr>
                <w:rFonts w:ascii="Arial" w:hAnsi="Arial" w:cs="Arial"/>
                <w:color w:val="4472C4" w:themeColor="accent5"/>
                <w:sz w:val="22"/>
                <w:szCs w:val="22"/>
              </w:rPr>
            </w:pPr>
            <w:r w:rsidRPr="009F0A44">
              <w:rPr>
                <w:rFonts w:ascii="Arial" w:hAnsi="Arial" w:cs="Arial"/>
                <w:color w:val="4472C4" w:themeColor="accent5"/>
                <w:sz w:val="22"/>
                <w:szCs w:val="22"/>
              </w:rPr>
              <w:t>(L+R) I can understand the relationships of members of the family.</w:t>
            </w:r>
          </w:p>
          <w:p w14:paraId="5F533E93" w14:textId="72CCC369" w:rsidR="00747B39" w:rsidRPr="009F0A44" w:rsidRDefault="00747B39" w:rsidP="00747B39">
            <w:pPr>
              <w:pStyle w:val="ListParagraph"/>
              <w:numPr>
                <w:ilvl w:val="0"/>
                <w:numId w:val="4"/>
              </w:numPr>
              <w:ind w:left="144" w:hanging="144"/>
              <w:rPr>
                <w:rFonts w:ascii="Arial" w:hAnsi="Arial" w:cs="Arial"/>
                <w:color w:val="4472C4" w:themeColor="accent5"/>
                <w:sz w:val="22"/>
                <w:szCs w:val="22"/>
              </w:rPr>
            </w:pPr>
            <w:r w:rsidRPr="009F0A44">
              <w:rPr>
                <w:rFonts w:ascii="Arial" w:hAnsi="Arial" w:cs="Arial"/>
                <w:color w:val="4472C4" w:themeColor="accent5"/>
                <w:sz w:val="22"/>
                <w:szCs w:val="22"/>
              </w:rPr>
              <w:t>(L+R) I can understand the names of activities that family and friends like/don’t like to do after school and on weekends.</w:t>
            </w:r>
          </w:p>
        </w:tc>
      </w:tr>
      <w:tr w:rsidR="00747B39" w14:paraId="450147F5" w14:textId="77777777" w:rsidTr="00747B39">
        <w:trPr>
          <w:trHeight w:val="2054"/>
        </w:trPr>
        <w:tc>
          <w:tcPr>
            <w:tcW w:w="2405" w:type="dxa"/>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0FDE46" w14:textId="77777777" w:rsidR="00747B39" w:rsidRDefault="00747B39">
            <w:pPr>
              <w:widowControl w:val="0"/>
            </w:pPr>
            <w:r>
              <w:rPr>
                <w:b/>
                <w:shd w:val="clear" w:color="auto" w:fill="F2F2F2"/>
              </w:rPr>
              <w:t>Presentational</w:t>
            </w:r>
          </w:p>
        </w:tc>
        <w:tc>
          <w:tcPr>
            <w:tcW w:w="7275" w:type="dxa"/>
            <w:gridSpan w:val="3"/>
            <w:tcBorders>
              <w:bottom w:val="single" w:sz="8" w:space="0" w:color="000000"/>
              <w:right w:val="single" w:sz="8" w:space="0" w:color="000000"/>
            </w:tcBorders>
            <w:tcMar>
              <w:top w:w="100" w:type="dxa"/>
              <w:left w:w="100" w:type="dxa"/>
              <w:bottom w:w="100" w:type="dxa"/>
              <w:right w:w="100" w:type="dxa"/>
            </w:tcMar>
          </w:tcPr>
          <w:p w14:paraId="428FA144" w14:textId="77777777" w:rsidR="00747B39" w:rsidRPr="009F0A44" w:rsidRDefault="00747B39" w:rsidP="00747B39">
            <w:pPr>
              <w:pStyle w:val="ListParagraph"/>
              <w:numPr>
                <w:ilvl w:val="0"/>
                <w:numId w:val="5"/>
              </w:numPr>
              <w:ind w:left="144" w:hanging="144"/>
              <w:rPr>
                <w:rFonts w:ascii="Arial" w:hAnsi="Arial" w:cs="Arial"/>
                <w:color w:val="4472C4" w:themeColor="accent5"/>
                <w:sz w:val="22"/>
                <w:szCs w:val="22"/>
              </w:rPr>
            </w:pPr>
            <w:r w:rsidRPr="009F0A44">
              <w:rPr>
                <w:rFonts w:ascii="Arial" w:hAnsi="Arial" w:cs="Arial"/>
                <w:color w:val="4472C4" w:themeColor="accent5"/>
                <w:sz w:val="22"/>
                <w:szCs w:val="22"/>
              </w:rPr>
              <w:t>(S+W) I can identify my family members by relationship.</w:t>
            </w:r>
          </w:p>
          <w:p w14:paraId="1B2A93FC" w14:textId="77777777" w:rsidR="00747B39" w:rsidRPr="009F0A44" w:rsidRDefault="00747B39" w:rsidP="00747B39">
            <w:pPr>
              <w:pStyle w:val="ListParagraph"/>
              <w:numPr>
                <w:ilvl w:val="0"/>
                <w:numId w:val="5"/>
              </w:numPr>
              <w:ind w:left="144" w:hanging="144"/>
              <w:rPr>
                <w:rFonts w:ascii="Arial" w:hAnsi="Arial" w:cs="Arial"/>
                <w:color w:val="4472C4" w:themeColor="accent5"/>
                <w:sz w:val="22"/>
                <w:szCs w:val="22"/>
              </w:rPr>
            </w:pPr>
            <w:r w:rsidRPr="009F0A44">
              <w:rPr>
                <w:rFonts w:ascii="Arial" w:hAnsi="Arial" w:cs="Arial"/>
                <w:color w:val="4472C4" w:themeColor="accent5"/>
                <w:sz w:val="22"/>
                <w:szCs w:val="22"/>
              </w:rPr>
              <w:t>(S+W) I can talk and write about daily activities that my friends, family, and I like or don’t like to do.</w:t>
            </w:r>
          </w:p>
          <w:p w14:paraId="198FA57B" w14:textId="77777777" w:rsidR="00747B39" w:rsidRPr="009F0A44" w:rsidRDefault="00747B39" w:rsidP="00747B39">
            <w:pPr>
              <w:pStyle w:val="ListParagraph"/>
              <w:numPr>
                <w:ilvl w:val="0"/>
                <w:numId w:val="5"/>
              </w:numPr>
              <w:ind w:left="144" w:hanging="144"/>
              <w:rPr>
                <w:rFonts w:ascii="Arial" w:hAnsi="Arial" w:cs="Arial"/>
                <w:color w:val="4472C4" w:themeColor="accent5"/>
                <w:sz w:val="22"/>
                <w:szCs w:val="22"/>
              </w:rPr>
            </w:pPr>
            <w:r w:rsidRPr="009F0A44">
              <w:rPr>
                <w:rFonts w:ascii="Arial" w:hAnsi="Arial" w:cs="Arial"/>
                <w:color w:val="4472C4" w:themeColor="accent5"/>
                <w:sz w:val="22"/>
                <w:szCs w:val="22"/>
              </w:rPr>
              <w:t>(S+W) I can give simple reasons why I do certain activities in my free time.</w:t>
            </w:r>
          </w:p>
          <w:p w14:paraId="1B4519F3" w14:textId="36CC134F" w:rsidR="00747B39" w:rsidRPr="009F0A44" w:rsidRDefault="00747B39" w:rsidP="00747B39">
            <w:pPr>
              <w:pStyle w:val="ListParagraph"/>
              <w:numPr>
                <w:ilvl w:val="0"/>
                <w:numId w:val="5"/>
              </w:numPr>
              <w:ind w:left="144" w:hanging="144"/>
              <w:rPr>
                <w:rFonts w:ascii="Arial" w:hAnsi="Arial" w:cs="Arial"/>
                <w:color w:val="4472C4" w:themeColor="accent5"/>
                <w:sz w:val="22"/>
                <w:szCs w:val="22"/>
              </w:rPr>
            </w:pPr>
            <w:r w:rsidRPr="009F0A44">
              <w:rPr>
                <w:rFonts w:ascii="Arial" w:hAnsi="Arial" w:cs="Arial"/>
                <w:color w:val="4472C4" w:themeColor="accent5"/>
                <w:sz w:val="22"/>
                <w:szCs w:val="22"/>
              </w:rPr>
              <w:t>(S+W) I can compare what my family and friends do to what target culture families and friends do.</w:t>
            </w:r>
          </w:p>
        </w:tc>
      </w:tr>
      <w:tr w:rsidR="00747B39" w14:paraId="0AA9A2B3" w14:textId="77777777">
        <w:tc>
          <w:tcPr>
            <w:tcW w:w="2405" w:type="dxa"/>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D32632F" w14:textId="77777777" w:rsidR="00747B39" w:rsidRDefault="00747B39">
            <w:pPr>
              <w:widowControl w:val="0"/>
            </w:pPr>
            <w:r>
              <w:rPr>
                <w:b/>
                <w:shd w:val="clear" w:color="auto" w:fill="F2F2F2"/>
              </w:rPr>
              <w:t>Interpersonal</w:t>
            </w:r>
          </w:p>
        </w:tc>
        <w:tc>
          <w:tcPr>
            <w:tcW w:w="7275" w:type="dxa"/>
            <w:gridSpan w:val="3"/>
            <w:tcBorders>
              <w:bottom w:val="single" w:sz="8" w:space="0" w:color="000000"/>
              <w:right w:val="single" w:sz="8" w:space="0" w:color="000000"/>
            </w:tcBorders>
            <w:tcMar>
              <w:top w:w="100" w:type="dxa"/>
              <w:left w:w="100" w:type="dxa"/>
              <w:bottom w:w="100" w:type="dxa"/>
              <w:right w:w="100" w:type="dxa"/>
            </w:tcMar>
          </w:tcPr>
          <w:p w14:paraId="75C18B6E" w14:textId="77777777" w:rsidR="00747B39" w:rsidRPr="009F0A44" w:rsidRDefault="00747B39" w:rsidP="00747B39">
            <w:pPr>
              <w:pStyle w:val="ListParagraph"/>
              <w:numPr>
                <w:ilvl w:val="0"/>
                <w:numId w:val="6"/>
              </w:numPr>
              <w:ind w:left="144" w:hanging="144"/>
              <w:rPr>
                <w:rFonts w:ascii="Arial" w:hAnsi="Arial" w:cs="Arial"/>
                <w:color w:val="4472C4" w:themeColor="accent5"/>
                <w:sz w:val="22"/>
                <w:szCs w:val="22"/>
              </w:rPr>
            </w:pPr>
            <w:r w:rsidRPr="009F0A44">
              <w:rPr>
                <w:rFonts w:ascii="Arial" w:hAnsi="Arial" w:cs="Arial"/>
                <w:color w:val="4472C4" w:themeColor="accent5"/>
                <w:sz w:val="22"/>
                <w:szCs w:val="22"/>
              </w:rPr>
              <w:t>I can identify the members of my family in a photo, and ask who the people are in someone else’s photo.</w:t>
            </w:r>
          </w:p>
          <w:p w14:paraId="1907F8AB" w14:textId="1AA0FEBE" w:rsidR="00747B39" w:rsidRPr="009F0A44" w:rsidRDefault="00747B39" w:rsidP="00747B39">
            <w:pPr>
              <w:pStyle w:val="ListParagraph"/>
              <w:numPr>
                <w:ilvl w:val="0"/>
                <w:numId w:val="6"/>
              </w:numPr>
              <w:ind w:left="144" w:hanging="144"/>
              <w:rPr>
                <w:rFonts w:ascii="Arial" w:hAnsi="Arial" w:cs="Arial"/>
                <w:color w:val="4472C4" w:themeColor="accent5"/>
                <w:sz w:val="22"/>
                <w:szCs w:val="22"/>
              </w:rPr>
            </w:pPr>
            <w:r w:rsidRPr="009F0A44">
              <w:rPr>
                <w:rFonts w:ascii="Arial" w:hAnsi="Arial" w:cs="Arial"/>
                <w:color w:val="4472C4" w:themeColor="accent5"/>
                <w:sz w:val="22"/>
                <w:szCs w:val="22"/>
              </w:rPr>
              <w:t xml:space="preserve">I can ask and answer simple questions about the activities my friends and family, and </w:t>
            </w:r>
            <w:r w:rsidRPr="009F0A44">
              <w:rPr>
                <w:rFonts w:ascii="Arial" w:hAnsi="Arial" w:cs="Arial"/>
                <w:color w:val="4472C4" w:themeColor="accent5"/>
                <w:sz w:val="22"/>
                <w:szCs w:val="22"/>
              </w:rPr>
              <w:t>target culture</w:t>
            </w:r>
            <w:r w:rsidRPr="009F0A44">
              <w:rPr>
                <w:rFonts w:ascii="Arial" w:hAnsi="Arial" w:cs="Arial"/>
                <w:color w:val="4472C4" w:themeColor="accent5"/>
                <w:sz w:val="22"/>
                <w:szCs w:val="22"/>
              </w:rPr>
              <w:t xml:space="preserve"> students and families, and I like/don’t like to do.</w:t>
            </w:r>
          </w:p>
          <w:p w14:paraId="29FA8413" w14:textId="5FA811EA" w:rsidR="00747B39" w:rsidRPr="009F0A44" w:rsidRDefault="00747B39" w:rsidP="00747B39">
            <w:pPr>
              <w:pStyle w:val="ListParagraph"/>
              <w:numPr>
                <w:ilvl w:val="0"/>
                <w:numId w:val="6"/>
              </w:numPr>
              <w:ind w:left="144" w:hanging="144"/>
              <w:rPr>
                <w:rFonts w:ascii="Arial" w:hAnsi="Arial" w:cs="Arial"/>
                <w:color w:val="4472C4" w:themeColor="accent5"/>
                <w:sz w:val="22"/>
                <w:szCs w:val="22"/>
              </w:rPr>
            </w:pPr>
            <w:r w:rsidRPr="009F0A44">
              <w:rPr>
                <w:rFonts w:ascii="Arial" w:hAnsi="Arial" w:cs="Arial"/>
                <w:color w:val="4472C4" w:themeColor="accent5"/>
                <w:sz w:val="22"/>
                <w:szCs w:val="22"/>
              </w:rPr>
              <w:t>I can compare what my family and friends do to what target culture families and friends do.</w:t>
            </w:r>
          </w:p>
        </w:tc>
      </w:tr>
      <w:bookmarkEnd w:id="3"/>
      <w:tr w:rsidR="00531C33" w14:paraId="0C010326" w14:textId="77777777">
        <w:tc>
          <w:tcPr>
            <w:tcW w:w="3190" w:type="dxa"/>
            <w:gridSpan w:val="2"/>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8D35FAE" w14:textId="77777777" w:rsidR="00531C33" w:rsidRDefault="009F0A44">
            <w:pPr>
              <w:jc w:val="center"/>
            </w:pPr>
            <w:r>
              <w:rPr>
                <w:b/>
                <w:shd w:val="clear" w:color="auto" w:fill="F2F2F2"/>
              </w:rPr>
              <w:t>Supporting</w:t>
            </w:r>
          </w:p>
          <w:p w14:paraId="500A67F5" w14:textId="77777777" w:rsidR="00531C33" w:rsidRDefault="009F0A44">
            <w:pPr>
              <w:jc w:val="center"/>
            </w:pPr>
            <w:r>
              <w:rPr>
                <w:b/>
                <w:shd w:val="clear" w:color="auto" w:fill="F2F2F2"/>
              </w:rPr>
              <w:lastRenderedPageBreak/>
              <w:t>Functions</w:t>
            </w:r>
          </w:p>
        </w:tc>
        <w:tc>
          <w:tcPr>
            <w:tcW w:w="3410" w:type="dxa"/>
            <w:tcBorders>
              <w:bottom w:val="single" w:sz="8" w:space="0" w:color="000000"/>
              <w:right w:val="single" w:sz="8" w:space="0" w:color="000000"/>
            </w:tcBorders>
            <w:shd w:val="clear" w:color="auto" w:fill="F2F2F2"/>
            <w:tcMar>
              <w:top w:w="100" w:type="dxa"/>
              <w:left w:w="100" w:type="dxa"/>
              <w:bottom w:w="100" w:type="dxa"/>
              <w:right w:w="100" w:type="dxa"/>
            </w:tcMar>
          </w:tcPr>
          <w:p w14:paraId="3A43025D" w14:textId="77777777" w:rsidR="00531C33" w:rsidRDefault="009F0A44">
            <w:pPr>
              <w:jc w:val="center"/>
            </w:pPr>
            <w:r>
              <w:rPr>
                <w:b/>
                <w:shd w:val="clear" w:color="auto" w:fill="F2F2F2"/>
              </w:rPr>
              <w:lastRenderedPageBreak/>
              <w:t>Supporting</w:t>
            </w:r>
          </w:p>
          <w:p w14:paraId="37BE73E4" w14:textId="77777777" w:rsidR="00531C33" w:rsidRDefault="009F0A44">
            <w:pPr>
              <w:jc w:val="center"/>
            </w:pPr>
            <w:r>
              <w:rPr>
                <w:b/>
                <w:shd w:val="clear" w:color="auto" w:fill="F2F2F2"/>
              </w:rPr>
              <w:lastRenderedPageBreak/>
              <w:t>Structures/Patterns</w:t>
            </w:r>
          </w:p>
        </w:tc>
        <w:tc>
          <w:tcPr>
            <w:tcW w:w="3080" w:type="dxa"/>
            <w:tcBorders>
              <w:bottom w:val="single" w:sz="8" w:space="0" w:color="000000"/>
              <w:right w:val="single" w:sz="8" w:space="0" w:color="000000"/>
            </w:tcBorders>
            <w:shd w:val="clear" w:color="auto" w:fill="F2F2F2"/>
            <w:tcMar>
              <w:top w:w="100" w:type="dxa"/>
              <w:left w:w="100" w:type="dxa"/>
              <w:bottom w:w="100" w:type="dxa"/>
              <w:right w:w="100" w:type="dxa"/>
            </w:tcMar>
          </w:tcPr>
          <w:p w14:paraId="2070BDF5" w14:textId="77777777" w:rsidR="00531C33" w:rsidRDefault="009F0A44">
            <w:pPr>
              <w:jc w:val="center"/>
            </w:pPr>
            <w:r>
              <w:rPr>
                <w:b/>
                <w:shd w:val="clear" w:color="auto" w:fill="F2F2F2"/>
              </w:rPr>
              <w:lastRenderedPageBreak/>
              <w:t>Priority</w:t>
            </w:r>
          </w:p>
          <w:p w14:paraId="20342876" w14:textId="77777777" w:rsidR="00531C33" w:rsidRDefault="009F0A44">
            <w:pPr>
              <w:jc w:val="center"/>
            </w:pPr>
            <w:r>
              <w:rPr>
                <w:b/>
                <w:shd w:val="clear" w:color="auto" w:fill="F2F2F2"/>
              </w:rPr>
              <w:lastRenderedPageBreak/>
              <w:t>Vocabulary</w:t>
            </w:r>
          </w:p>
        </w:tc>
      </w:tr>
      <w:tr w:rsidR="00531C33" w14:paraId="159A8B41" w14:textId="77777777">
        <w:trPr>
          <w:trHeight w:val="420"/>
        </w:trPr>
        <w:tc>
          <w:tcPr>
            <w:tcW w:w="319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1DE278D6" w14:textId="77777777" w:rsidR="00531C33" w:rsidRDefault="009F0A44">
            <w:pPr>
              <w:jc w:val="both"/>
            </w:pPr>
            <w:r>
              <w:lastRenderedPageBreak/>
              <w:t>Introduce myself to others</w:t>
            </w:r>
          </w:p>
        </w:tc>
        <w:tc>
          <w:tcPr>
            <w:tcW w:w="3410" w:type="dxa"/>
            <w:tcBorders>
              <w:bottom w:val="single" w:sz="8" w:space="0" w:color="000000"/>
              <w:right w:val="single" w:sz="8" w:space="0" w:color="000000"/>
            </w:tcBorders>
            <w:tcMar>
              <w:top w:w="100" w:type="dxa"/>
              <w:left w:w="100" w:type="dxa"/>
              <w:bottom w:w="100" w:type="dxa"/>
              <w:right w:w="100" w:type="dxa"/>
            </w:tcMar>
          </w:tcPr>
          <w:p w14:paraId="14426DC8" w14:textId="77777777" w:rsidR="00531C33" w:rsidRDefault="009F0A44">
            <w:pPr>
              <w:jc w:val="both"/>
            </w:pPr>
            <w:r>
              <w:t>My name is</w:t>
            </w:r>
          </w:p>
        </w:tc>
        <w:tc>
          <w:tcPr>
            <w:tcW w:w="3080" w:type="dxa"/>
            <w:vMerge w:val="restart"/>
            <w:tcBorders>
              <w:bottom w:val="single" w:sz="8" w:space="0" w:color="000000"/>
              <w:right w:val="single" w:sz="8" w:space="0" w:color="000000"/>
            </w:tcBorders>
            <w:tcMar>
              <w:top w:w="100" w:type="dxa"/>
              <w:left w:w="100" w:type="dxa"/>
              <w:bottom w:w="100" w:type="dxa"/>
              <w:right w:w="100" w:type="dxa"/>
            </w:tcMar>
          </w:tcPr>
          <w:p w14:paraId="537A426F" w14:textId="77777777" w:rsidR="00531C33" w:rsidRDefault="009F0A44">
            <w:r>
              <w:t>Months of year</w:t>
            </w:r>
          </w:p>
          <w:p w14:paraId="14537FAF" w14:textId="77777777" w:rsidR="00531C33" w:rsidRDefault="009F0A44">
            <w:r>
              <w:t>Numbers to 31</w:t>
            </w:r>
          </w:p>
          <w:p w14:paraId="62560A81" w14:textId="77777777" w:rsidR="00531C33" w:rsidRDefault="009F0A44">
            <w:r>
              <w:t>Adjectives - personality, physical</w:t>
            </w:r>
          </w:p>
          <w:p w14:paraId="19DDDDF8" w14:textId="77777777" w:rsidR="00531C33" w:rsidRDefault="009F0A44">
            <w:r>
              <w:t>Family members</w:t>
            </w:r>
          </w:p>
          <w:p w14:paraId="6F99242B" w14:textId="77777777" w:rsidR="00531C33" w:rsidRDefault="009F0A44">
            <w:r>
              <w:t>Common pets</w:t>
            </w:r>
          </w:p>
          <w:p w14:paraId="610D84D9" w14:textId="77777777" w:rsidR="00531C33" w:rsidRDefault="009F0A44">
            <w:pPr>
              <w:widowControl w:val="0"/>
            </w:pPr>
            <w:r>
              <w:t>Activities</w:t>
            </w:r>
          </w:p>
          <w:p w14:paraId="5EAE6327" w14:textId="77777777" w:rsidR="00531C33" w:rsidRDefault="009F0A44">
            <w:pPr>
              <w:widowControl w:val="0"/>
            </w:pPr>
            <w:r>
              <w:rPr>
                <w:i/>
              </w:rPr>
              <w:t>(think about 150 words)</w:t>
            </w:r>
          </w:p>
          <w:p w14:paraId="631EC5B4" w14:textId="77777777" w:rsidR="00531C33" w:rsidRDefault="00531C33"/>
          <w:p w14:paraId="2E9371DE" w14:textId="77777777" w:rsidR="00531C33" w:rsidRDefault="009F0A44">
            <w:pPr>
              <w:widowControl w:val="0"/>
            </w:pPr>
            <w:r>
              <w:t xml:space="preserve"> </w:t>
            </w:r>
          </w:p>
          <w:p w14:paraId="69842591" w14:textId="77777777" w:rsidR="00531C33" w:rsidRDefault="009F0A44">
            <w:pPr>
              <w:widowControl w:val="0"/>
            </w:pPr>
            <w:r>
              <w:t xml:space="preserve"> </w:t>
            </w:r>
          </w:p>
          <w:p w14:paraId="0DA2164D" w14:textId="77777777" w:rsidR="00531C33" w:rsidRDefault="009F0A44">
            <w:pPr>
              <w:widowControl w:val="0"/>
            </w:pPr>
            <w:r>
              <w:t xml:space="preserve"> </w:t>
            </w:r>
          </w:p>
          <w:p w14:paraId="1E3E4DA9" w14:textId="77777777" w:rsidR="00531C33" w:rsidRDefault="009F0A44">
            <w:pPr>
              <w:widowControl w:val="0"/>
            </w:pPr>
            <w:r>
              <w:t xml:space="preserve"> </w:t>
            </w:r>
          </w:p>
          <w:p w14:paraId="5735FD06" w14:textId="77777777" w:rsidR="00531C33" w:rsidRDefault="009F0A44">
            <w:pPr>
              <w:widowControl w:val="0"/>
            </w:pPr>
            <w:r>
              <w:t xml:space="preserve"> </w:t>
            </w:r>
          </w:p>
          <w:p w14:paraId="4D38A499" w14:textId="77777777" w:rsidR="00531C33" w:rsidRDefault="009F0A44">
            <w:pPr>
              <w:widowControl w:val="0"/>
            </w:pPr>
            <w:r>
              <w:t xml:space="preserve"> </w:t>
            </w:r>
          </w:p>
          <w:p w14:paraId="110F5E1F" w14:textId="77777777" w:rsidR="00531C33" w:rsidRDefault="009F0A44">
            <w:pPr>
              <w:widowControl w:val="0"/>
            </w:pPr>
            <w:r>
              <w:t xml:space="preserve"> </w:t>
            </w:r>
          </w:p>
        </w:tc>
      </w:tr>
      <w:tr w:rsidR="00531C33" w14:paraId="2D80509F" w14:textId="77777777">
        <w:trPr>
          <w:trHeight w:val="420"/>
        </w:trPr>
        <w:tc>
          <w:tcPr>
            <w:tcW w:w="319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64DCF4BC" w14:textId="77777777" w:rsidR="00531C33" w:rsidRDefault="009F0A44">
            <w:pPr>
              <w:jc w:val="both"/>
            </w:pPr>
            <w:r>
              <w:t>Ask for and give age</w:t>
            </w:r>
          </w:p>
        </w:tc>
        <w:tc>
          <w:tcPr>
            <w:tcW w:w="3410" w:type="dxa"/>
            <w:tcBorders>
              <w:bottom w:val="single" w:sz="8" w:space="0" w:color="000000"/>
              <w:right w:val="single" w:sz="8" w:space="0" w:color="000000"/>
            </w:tcBorders>
            <w:tcMar>
              <w:top w:w="100" w:type="dxa"/>
              <w:left w:w="100" w:type="dxa"/>
              <w:bottom w:w="100" w:type="dxa"/>
              <w:right w:w="100" w:type="dxa"/>
            </w:tcMar>
          </w:tcPr>
          <w:p w14:paraId="0BA5AC03" w14:textId="77777777" w:rsidR="00531C33" w:rsidRDefault="009F0A44">
            <w:pPr>
              <w:jc w:val="both"/>
            </w:pPr>
            <w:r>
              <w:t>To have</w:t>
            </w:r>
          </w:p>
        </w:tc>
        <w:tc>
          <w:tcPr>
            <w:tcW w:w="3080" w:type="dxa"/>
            <w:vMerge/>
            <w:tcBorders>
              <w:bottom w:val="single" w:sz="8" w:space="0" w:color="000000"/>
              <w:right w:val="single" w:sz="8" w:space="0" w:color="000000"/>
            </w:tcBorders>
            <w:tcMar>
              <w:top w:w="100" w:type="dxa"/>
              <w:left w:w="100" w:type="dxa"/>
              <w:bottom w:w="100" w:type="dxa"/>
              <w:right w:w="100" w:type="dxa"/>
            </w:tcMar>
          </w:tcPr>
          <w:p w14:paraId="6DC4AF27" w14:textId="77777777" w:rsidR="00531C33" w:rsidRDefault="00531C33">
            <w:pPr>
              <w:spacing w:line="240" w:lineRule="auto"/>
            </w:pPr>
          </w:p>
        </w:tc>
      </w:tr>
      <w:tr w:rsidR="00531C33" w14:paraId="5DD24331" w14:textId="77777777">
        <w:trPr>
          <w:trHeight w:val="420"/>
        </w:trPr>
        <w:tc>
          <w:tcPr>
            <w:tcW w:w="319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2EA1BB81" w14:textId="77777777" w:rsidR="00531C33" w:rsidRDefault="009F0A44">
            <w:pPr>
              <w:jc w:val="both"/>
            </w:pPr>
            <w:r>
              <w:t>Talk about where I and others live</w:t>
            </w:r>
          </w:p>
        </w:tc>
        <w:tc>
          <w:tcPr>
            <w:tcW w:w="3410" w:type="dxa"/>
            <w:tcBorders>
              <w:bottom w:val="single" w:sz="8" w:space="0" w:color="000000"/>
              <w:right w:val="single" w:sz="8" w:space="0" w:color="000000"/>
            </w:tcBorders>
            <w:tcMar>
              <w:top w:w="100" w:type="dxa"/>
              <w:left w:w="100" w:type="dxa"/>
              <w:bottom w:w="100" w:type="dxa"/>
              <w:right w:w="100" w:type="dxa"/>
            </w:tcMar>
          </w:tcPr>
          <w:p w14:paraId="0DA3123E" w14:textId="77777777" w:rsidR="00531C33" w:rsidRDefault="009F0A44">
            <w:pPr>
              <w:jc w:val="both"/>
            </w:pPr>
            <w:r>
              <w:t>Where do you live…</w:t>
            </w:r>
          </w:p>
          <w:p w14:paraId="43FF87D9" w14:textId="77777777" w:rsidR="00531C33" w:rsidRDefault="009F0A44">
            <w:pPr>
              <w:jc w:val="both"/>
            </w:pPr>
            <w:r>
              <w:t>I live in….</w:t>
            </w:r>
          </w:p>
          <w:p w14:paraId="3D0B79EE" w14:textId="77777777" w:rsidR="00531C33" w:rsidRDefault="009F0A44">
            <w:pPr>
              <w:jc w:val="both"/>
            </w:pPr>
            <w:r>
              <w:t>Preposition with city/country</w:t>
            </w:r>
          </w:p>
        </w:tc>
        <w:tc>
          <w:tcPr>
            <w:tcW w:w="3080" w:type="dxa"/>
            <w:vMerge/>
            <w:tcBorders>
              <w:bottom w:val="single" w:sz="8" w:space="0" w:color="000000"/>
              <w:right w:val="single" w:sz="8" w:space="0" w:color="000000"/>
            </w:tcBorders>
            <w:tcMar>
              <w:top w:w="100" w:type="dxa"/>
              <w:left w:w="100" w:type="dxa"/>
              <w:bottom w:w="100" w:type="dxa"/>
              <w:right w:w="100" w:type="dxa"/>
            </w:tcMar>
          </w:tcPr>
          <w:p w14:paraId="7C518117" w14:textId="77777777" w:rsidR="00531C33" w:rsidRDefault="00531C33">
            <w:pPr>
              <w:spacing w:line="240" w:lineRule="auto"/>
            </w:pPr>
          </w:p>
        </w:tc>
      </w:tr>
      <w:tr w:rsidR="00531C33" w14:paraId="3BB8A98A" w14:textId="77777777">
        <w:trPr>
          <w:trHeight w:val="420"/>
        </w:trPr>
        <w:tc>
          <w:tcPr>
            <w:tcW w:w="319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6668A81C" w14:textId="6F302F36" w:rsidR="00531C33" w:rsidRDefault="009F0A44" w:rsidP="00747B39">
            <w:pPr>
              <w:pPrChange w:id="4" w:author="Microsoft Office User" w:date="2016-05-25T17:45:00Z">
                <w:pPr>
                  <w:jc w:val="both"/>
                </w:pPr>
              </w:pPrChange>
            </w:pPr>
            <w:del w:id="5" w:author="Microsoft Office User" w:date="2016-05-25T17:45:00Z">
              <w:r w:rsidDel="00747B39">
                <w:delText xml:space="preserve">Name </w:delText>
              </w:r>
            </w:del>
            <w:ins w:id="6" w:author="Microsoft Office User" w:date="2016-05-25T17:45:00Z">
              <w:r w:rsidR="00747B39">
                <w:t xml:space="preserve">Talk about </w:t>
              </w:r>
            </w:ins>
            <w:r>
              <w:t>family members and identify relationships</w:t>
            </w:r>
          </w:p>
        </w:tc>
        <w:tc>
          <w:tcPr>
            <w:tcW w:w="3410" w:type="dxa"/>
            <w:tcBorders>
              <w:bottom w:val="single" w:sz="8" w:space="0" w:color="000000"/>
              <w:right w:val="single" w:sz="8" w:space="0" w:color="000000"/>
            </w:tcBorders>
            <w:tcMar>
              <w:top w:w="100" w:type="dxa"/>
              <w:left w:w="100" w:type="dxa"/>
              <w:bottom w:w="100" w:type="dxa"/>
              <w:right w:w="100" w:type="dxa"/>
            </w:tcMar>
          </w:tcPr>
          <w:p w14:paraId="580616EF" w14:textId="77777777" w:rsidR="00531C33" w:rsidRDefault="009F0A44">
            <w:pPr>
              <w:jc w:val="both"/>
            </w:pPr>
            <w:r>
              <w:t>This is…</w:t>
            </w:r>
          </w:p>
          <w:p w14:paraId="7CAAA3B7" w14:textId="77777777" w:rsidR="00531C33" w:rsidRDefault="009F0A44">
            <w:pPr>
              <w:jc w:val="both"/>
            </w:pPr>
            <w:r>
              <w:t>Who is …</w:t>
            </w:r>
          </w:p>
          <w:p w14:paraId="0E369266" w14:textId="77777777" w:rsidR="00531C33" w:rsidRDefault="009F0A44">
            <w:pPr>
              <w:jc w:val="both"/>
            </w:pPr>
            <w:r>
              <w:t xml:space="preserve">Possessive adjectives </w:t>
            </w:r>
          </w:p>
          <w:p w14:paraId="5E9B05DB" w14:textId="77777777" w:rsidR="00010A53" w:rsidRDefault="00010A53" w:rsidP="00010A53">
            <w:pPr>
              <w:jc w:val="both"/>
            </w:pPr>
            <w:r>
              <w:t>To have</w:t>
            </w:r>
          </w:p>
          <w:p w14:paraId="7C3C823D" w14:textId="77777777" w:rsidR="00010A53" w:rsidRDefault="00010A53" w:rsidP="00010A53">
            <w:pPr>
              <w:jc w:val="both"/>
            </w:pPr>
            <w:r>
              <w:t>Interrogatives</w:t>
            </w:r>
          </w:p>
          <w:p w14:paraId="385D5CA4" w14:textId="77777777" w:rsidR="00010A53" w:rsidRDefault="00010A53" w:rsidP="00010A53">
            <w:pPr>
              <w:jc w:val="both"/>
            </w:pPr>
            <w:r>
              <w:t>Do you have…</w:t>
            </w:r>
          </w:p>
          <w:p w14:paraId="39579BF7" w14:textId="70B7CA6E" w:rsidR="00010A53" w:rsidRDefault="00010A53" w:rsidP="00010A53">
            <w:pPr>
              <w:jc w:val="both"/>
            </w:pPr>
            <w:r>
              <w:t>Indefinite articles</w:t>
            </w:r>
          </w:p>
        </w:tc>
        <w:tc>
          <w:tcPr>
            <w:tcW w:w="3080" w:type="dxa"/>
            <w:vMerge/>
            <w:tcBorders>
              <w:bottom w:val="single" w:sz="8" w:space="0" w:color="000000"/>
              <w:right w:val="single" w:sz="8" w:space="0" w:color="000000"/>
            </w:tcBorders>
            <w:tcMar>
              <w:top w:w="100" w:type="dxa"/>
              <w:left w:w="100" w:type="dxa"/>
              <w:bottom w:w="100" w:type="dxa"/>
              <w:right w:w="100" w:type="dxa"/>
            </w:tcMar>
          </w:tcPr>
          <w:p w14:paraId="71072F90" w14:textId="77777777" w:rsidR="00531C33" w:rsidRDefault="00531C33">
            <w:pPr>
              <w:spacing w:line="240" w:lineRule="auto"/>
            </w:pPr>
          </w:p>
        </w:tc>
      </w:tr>
      <w:tr w:rsidR="00531C33" w14:paraId="5D032D6F" w14:textId="77777777">
        <w:trPr>
          <w:trHeight w:val="420"/>
        </w:trPr>
        <w:tc>
          <w:tcPr>
            <w:tcW w:w="319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19997EB9" w14:textId="77777777" w:rsidR="00531C33" w:rsidRDefault="009F0A44">
            <w:pPr>
              <w:jc w:val="both"/>
            </w:pPr>
            <w:r>
              <w:t>Talk about likes/dislikes with activities</w:t>
            </w:r>
          </w:p>
        </w:tc>
        <w:tc>
          <w:tcPr>
            <w:tcW w:w="3410" w:type="dxa"/>
            <w:tcBorders>
              <w:bottom w:val="single" w:sz="8" w:space="0" w:color="000000"/>
              <w:right w:val="single" w:sz="8" w:space="0" w:color="000000"/>
            </w:tcBorders>
            <w:tcMar>
              <w:top w:w="100" w:type="dxa"/>
              <w:left w:w="100" w:type="dxa"/>
              <w:bottom w:w="100" w:type="dxa"/>
              <w:right w:w="100" w:type="dxa"/>
            </w:tcMar>
          </w:tcPr>
          <w:p w14:paraId="309F2CC4" w14:textId="77777777" w:rsidR="00531C33" w:rsidRDefault="009F0A44">
            <w:pPr>
              <w:jc w:val="both"/>
            </w:pPr>
            <w:r>
              <w:t>present tense high frequency verbs - affirmative &amp; negative</w:t>
            </w:r>
          </w:p>
          <w:p w14:paraId="65853677" w14:textId="77777777" w:rsidR="00531C33" w:rsidRDefault="009F0A44">
            <w:pPr>
              <w:jc w:val="both"/>
            </w:pPr>
            <w:r>
              <w:rPr>
                <w:rFonts w:ascii="Calibri" w:eastAsia="Calibri" w:hAnsi="Calibri" w:cs="Calibri"/>
                <w:sz w:val="24"/>
                <w:szCs w:val="24"/>
              </w:rPr>
              <w:t xml:space="preserve">Do you like, I like, don’t like, </w:t>
            </w:r>
            <w:r>
              <w:t>not, I never</w:t>
            </w:r>
          </w:p>
        </w:tc>
        <w:tc>
          <w:tcPr>
            <w:tcW w:w="3080" w:type="dxa"/>
            <w:vMerge/>
            <w:tcBorders>
              <w:bottom w:val="single" w:sz="8" w:space="0" w:color="000000"/>
              <w:right w:val="single" w:sz="8" w:space="0" w:color="000000"/>
            </w:tcBorders>
            <w:tcMar>
              <w:top w:w="100" w:type="dxa"/>
              <w:left w:w="100" w:type="dxa"/>
              <w:bottom w:w="100" w:type="dxa"/>
              <w:right w:w="100" w:type="dxa"/>
            </w:tcMar>
          </w:tcPr>
          <w:p w14:paraId="42875636" w14:textId="77777777" w:rsidR="00531C33" w:rsidRDefault="00531C33">
            <w:pPr>
              <w:spacing w:line="240" w:lineRule="auto"/>
            </w:pPr>
          </w:p>
        </w:tc>
      </w:tr>
      <w:tr w:rsidR="00747B39" w14:paraId="7795CC23" w14:textId="77777777">
        <w:trPr>
          <w:trHeight w:val="420"/>
        </w:trPr>
        <w:tc>
          <w:tcPr>
            <w:tcW w:w="319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3EB4FB15" w14:textId="48C5596B" w:rsidR="00747B39" w:rsidRDefault="00747B39">
            <w:pPr>
              <w:jc w:val="both"/>
            </w:pPr>
            <w:r w:rsidRPr="00747B39">
              <w:rPr>
                <w:color w:val="4472C4" w:themeColor="accent5"/>
              </w:rPr>
              <w:t>Talk about who you do things with</w:t>
            </w:r>
          </w:p>
        </w:tc>
        <w:tc>
          <w:tcPr>
            <w:tcW w:w="3410" w:type="dxa"/>
            <w:tcBorders>
              <w:bottom w:val="single" w:sz="8" w:space="0" w:color="000000"/>
              <w:right w:val="single" w:sz="8" w:space="0" w:color="000000"/>
            </w:tcBorders>
            <w:tcMar>
              <w:top w:w="100" w:type="dxa"/>
              <w:left w:w="100" w:type="dxa"/>
              <w:bottom w:w="100" w:type="dxa"/>
              <w:right w:w="100" w:type="dxa"/>
            </w:tcMar>
          </w:tcPr>
          <w:p w14:paraId="4011307E" w14:textId="7075B4C0" w:rsidR="00747B39" w:rsidRDefault="00010A53">
            <w:pPr>
              <w:jc w:val="both"/>
            </w:pPr>
            <w:r>
              <w:t>With whom?</w:t>
            </w:r>
          </w:p>
        </w:tc>
        <w:tc>
          <w:tcPr>
            <w:tcW w:w="3080" w:type="dxa"/>
            <w:vMerge/>
            <w:tcBorders>
              <w:bottom w:val="single" w:sz="8" w:space="0" w:color="000000"/>
              <w:right w:val="single" w:sz="8" w:space="0" w:color="000000"/>
            </w:tcBorders>
            <w:tcMar>
              <w:top w:w="100" w:type="dxa"/>
              <w:left w:w="100" w:type="dxa"/>
              <w:bottom w:w="100" w:type="dxa"/>
              <w:right w:w="100" w:type="dxa"/>
            </w:tcMar>
          </w:tcPr>
          <w:p w14:paraId="6E7E1FC5" w14:textId="77777777" w:rsidR="00747B39" w:rsidRDefault="00747B39">
            <w:pPr>
              <w:spacing w:line="240" w:lineRule="auto"/>
            </w:pPr>
          </w:p>
        </w:tc>
      </w:tr>
      <w:tr w:rsidR="00531C33" w14:paraId="404A7680" w14:textId="77777777">
        <w:trPr>
          <w:trHeight w:val="420"/>
        </w:trPr>
        <w:tc>
          <w:tcPr>
            <w:tcW w:w="319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5DF2D0AB" w14:textId="51F9501A" w:rsidR="00531C33" w:rsidRDefault="00747B39" w:rsidP="00747B39">
            <w:pPr>
              <w:jc w:val="both"/>
            </w:pPr>
            <w:r>
              <w:rPr>
                <w:rFonts w:ascii="Calibri" w:eastAsia="Calibri" w:hAnsi="Calibri" w:cs="Calibri"/>
                <w:sz w:val="24"/>
                <w:szCs w:val="24"/>
              </w:rPr>
              <w:t>M</w:t>
            </w:r>
            <w:r w:rsidR="009F0A44">
              <w:rPr>
                <w:rFonts w:ascii="Calibri" w:eastAsia="Calibri" w:hAnsi="Calibri" w:cs="Calibri"/>
                <w:sz w:val="24"/>
                <w:szCs w:val="24"/>
              </w:rPr>
              <w:t>ake comparisons to how families and teens spend time in other cultures</w:t>
            </w:r>
          </w:p>
        </w:tc>
        <w:tc>
          <w:tcPr>
            <w:tcW w:w="3410" w:type="dxa"/>
            <w:tcBorders>
              <w:bottom w:val="single" w:sz="8" w:space="0" w:color="000000"/>
              <w:right w:val="single" w:sz="8" w:space="0" w:color="000000"/>
            </w:tcBorders>
            <w:tcMar>
              <w:top w:w="100" w:type="dxa"/>
              <w:left w:w="100" w:type="dxa"/>
              <w:bottom w:w="100" w:type="dxa"/>
              <w:right w:w="100" w:type="dxa"/>
            </w:tcMar>
          </w:tcPr>
          <w:p w14:paraId="473C05B0" w14:textId="77777777" w:rsidR="00531C33" w:rsidRDefault="009F0A44">
            <w:pPr>
              <w:jc w:val="both"/>
            </w:pPr>
            <w:r>
              <w:t>Here, we…., In (country) they</w:t>
            </w:r>
          </w:p>
          <w:p w14:paraId="64B31B69" w14:textId="77777777" w:rsidR="00531C33" w:rsidRDefault="009F0A44">
            <w:pPr>
              <w:jc w:val="both"/>
            </w:pPr>
            <w:r>
              <w:t>(name of sport) is more/less popular in (country)</w:t>
            </w:r>
          </w:p>
          <w:p w14:paraId="462F6941" w14:textId="77777777" w:rsidR="00531C33" w:rsidRDefault="009F0A44">
            <w:pPr>
              <w:jc w:val="both"/>
            </w:pPr>
            <w:r>
              <w:rPr>
                <w:rFonts w:ascii="Calibri" w:eastAsia="Calibri" w:hAnsi="Calibri" w:cs="Calibri"/>
                <w:sz w:val="24"/>
                <w:szCs w:val="24"/>
              </w:rPr>
              <w:t>comparative</w:t>
            </w:r>
          </w:p>
        </w:tc>
        <w:tc>
          <w:tcPr>
            <w:tcW w:w="3080" w:type="dxa"/>
            <w:vMerge/>
            <w:tcBorders>
              <w:bottom w:val="single" w:sz="8" w:space="0" w:color="000000"/>
              <w:right w:val="single" w:sz="8" w:space="0" w:color="000000"/>
            </w:tcBorders>
            <w:tcMar>
              <w:top w:w="100" w:type="dxa"/>
              <w:left w:w="100" w:type="dxa"/>
              <w:bottom w:w="100" w:type="dxa"/>
              <w:right w:w="100" w:type="dxa"/>
            </w:tcMar>
          </w:tcPr>
          <w:p w14:paraId="23E5C1D9" w14:textId="77777777" w:rsidR="00531C33" w:rsidRDefault="00531C33">
            <w:pPr>
              <w:spacing w:line="240" w:lineRule="auto"/>
            </w:pPr>
          </w:p>
        </w:tc>
      </w:tr>
      <w:tr w:rsidR="00531C33" w14:paraId="1B591163" w14:textId="77777777">
        <w:trPr>
          <w:trHeight w:val="420"/>
        </w:trPr>
        <w:tc>
          <w:tcPr>
            <w:tcW w:w="319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03B0F015" w14:textId="77777777" w:rsidR="00531C33" w:rsidRDefault="009F0A44">
            <w:pPr>
              <w:jc w:val="both"/>
            </w:pPr>
            <w:r>
              <w:t xml:space="preserve"> Describe people and pets</w:t>
            </w:r>
          </w:p>
        </w:tc>
        <w:tc>
          <w:tcPr>
            <w:tcW w:w="3410" w:type="dxa"/>
            <w:tcBorders>
              <w:bottom w:val="single" w:sz="8" w:space="0" w:color="000000"/>
              <w:right w:val="single" w:sz="8" w:space="0" w:color="000000"/>
            </w:tcBorders>
            <w:tcMar>
              <w:top w:w="100" w:type="dxa"/>
              <w:left w:w="100" w:type="dxa"/>
              <w:bottom w:w="100" w:type="dxa"/>
              <w:right w:w="100" w:type="dxa"/>
            </w:tcMar>
          </w:tcPr>
          <w:p w14:paraId="35F71877" w14:textId="77777777" w:rsidR="00531C33" w:rsidRDefault="009F0A44">
            <w:pPr>
              <w:jc w:val="both"/>
            </w:pPr>
            <w:r>
              <w:t xml:space="preserve">To be </w:t>
            </w:r>
          </w:p>
          <w:p w14:paraId="637267F7" w14:textId="77777777" w:rsidR="00531C33" w:rsidRDefault="009F0A44">
            <w:pPr>
              <w:jc w:val="both"/>
            </w:pPr>
            <w:r>
              <w:t>Adjective agreement</w:t>
            </w:r>
          </w:p>
          <w:p w14:paraId="370B6DA9" w14:textId="77777777" w:rsidR="00531C33" w:rsidRDefault="00531C33">
            <w:pPr>
              <w:jc w:val="both"/>
            </w:pPr>
          </w:p>
        </w:tc>
        <w:tc>
          <w:tcPr>
            <w:tcW w:w="3080" w:type="dxa"/>
            <w:vMerge/>
            <w:tcMar>
              <w:top w:w="100" w:type="dxa"/>
              <w:left w:w="100" w:type="dxa"/>
              <w:bottom w:w="100" w:type="dxa"/>
              <w:right w:w="100" w:type="dxa"/>
            </w:tcMar>
          </w:tcPr>
          <w:p w14:paraId="4C7ABAB2" w14:textId="77777777" w:rsidR="00531C33" w:rsidRDefault="00531C33">
            <w:pPr>
              <w:spacing w:line="240" w:lineRule="auto"/>
            </w:pPr>
          </w:p>
        </w:tc>
      </w:tr>
      <w:tr w:rsidR="00531C33" w14:paraId="3FDD4B09" w14:textId="77777777">
        <w:trPr>
          <w:trHeight w:val="420"/>
        </w:trPr>
        <w:tc>
          <w:tcPr>
            <w:tcW w:w="319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42FCCAD2" w14:textId="77777777" w:rsidR="00531C33" w:rsidRDefault="009F0A44">
            <w:pPr>
              <w:jc w:val="both"/>
            </w:pPr>
            <w:r>
              <w:t xml:space="preserve"> Ask for and give date of birth</w:t>
            </w:r>
          </w:p>
        </w:tc>
        <w:tc>
          <w:tcPr>
            <w:tcW w:w="3410" w:type="dxa"/>
            <w:tcBorders>
              <w:bottom w:val="single" w:sz="8" w:space="0" w:color="000000"/>
              <w:right w:val="single" w:sz="8" w:space="0" w:color="000000"/>
            </w:tcBorders>
            <w:tcMar>
              <w:top w:w="100" w:type="dxa"/>
              <w:left w:w="100" w:type="dxa"/>
              <w:bottom w:w="100" w:type="dxa"/>
              <w:right w:w="100" w:type="dxa"/>
            </w:tcMar>
          </w:tcPr>
          <w:p w14:paraId="76FDBB8B" w14:textId="14CB86C6" w:rsidR="00531C33" w:rsidRDefault="009F0A44">
            <w:pPr>
              <w:jc w:val="both"/>
            </w:pPr>
            <w:r>
              <w:t>Pattern of date</w:t>
            </w:r>
          </w:p>
        </w:tc>
        <w:tc>
          <w:tcPr>
            <w:tcW w:w="3080" w:type="dxa"/>
            <w:vMerge/>
            <w:tcMar>
              <w:top w:w="100" w:type="dxa"/>
              <w:left w:w="100" w:type="dxa"/>
              <w:bottom w:w="100" w:type="dxa"/>
              <w:right w:w="100" w:type="dxa"/>
            </w:tcMar>
          </w:tcPr>
          <w:p w14:paraId="7F10BADA" w14:textId="77777777" w:rsidR="00531C33" w:rsidRDefault="00531C33">
            <w:pPr>
              <w:spacing w:line="240" w:lineRule="auto"/>
            </w:pPr>
          </w:p>
        </w:tc>
      </w:tr>
      <w:tr w:rsidR="00531C33" w14:paraId="39687402" w14:textId="77777777">
        <w:trPr>
          <w:trHeight w:val="420"/>
        </w:trPr>
        <w:tc>
          <w:tcPr>
            <w:tcW w:w="319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27946C44" w14:textId="0942D61A" w:rsidR="00531C33" w:rsidRDefault="009F0A44">
            <w:pPr>
              <w:jc w:val="both"/>
            </w:pPr>
            <w:r>
              <w:t xml:space="preserve"> </w:t>
            </w:r>
            <w:r w:rsidR="00747B39">
              <w:rPr>
                <w:rFonts w:ascii="Calibri" w:eastAsia="Calibri" w:hAnsi="Calibri" w:cs="Calibri"/>
                <w:sz w:val="24"/>
                <w:szCs w:val="24"/>
              </w:rPr>
              <w:t>E</w:t>
            </w:r>
            <w:r>
              <w:rPr>
                <w:rFonts w:ascii="Calibri" w:eastAsia="Calibri" w:hAnsi="Calibri" w:cs="Calibri"/>
                <w:sz w:val="24"/>
                <w:szCs w:val="24"/>
              </w:rPr>
              <w:t>xplain a celebration or event</w:t>
            </w:r>
          </w:p>
        </w:tc>
        <w:tc>
          <w:tcPr>
            <w:tcW w:w="3410" w:type="dxa"/>
            <w:tcBorders>
              <w:bottom w:val="single" w:sz="8" w:space="0" w:color="000000"/>
              <w:right w:val="single" w:sz="8" w:space="0" w:color="000000"/>
            </w:tcBorders>
            <w:tcMar>
              <w:top w:w="100" w:type="dxa"/>
              <w:left w:w="100" w:type="dxa"/>
              <w:bottom w:w="100" w:type="dxa"/>
              <w:right w:w="100" w:type="dxa"/>
            </w:tcMar>
          </w:tcPr>
          <w:p w14:paraId="040A37EF" w14:textId="77777777" w:rsidR="00531C33" w:rsidRDefault="009F0A44">
            <w:pPr>
              <w:jc w:val="both"/>
            </w:pPr>
            <w:del w:id="7" w:author="Microsoft Office User" w:date="2016-05-25T17:46:00Z">
              <w:r w:rsidDel="00747B39">
                <w:delText xml:space="preserve"> </w:delText>
              </w:r>
            </w:del>
            <w:r>
              <w:t>It is</w:t>
            </w:r>
          </w:p>
          <w:p w14:paraId="17108D64" w14:textId="77777777" w:rsidR="00531C33" w:rsidRDefault="009F0A44">
            <w:pPr>
              <w:jc w:val="both"/>
            </w:pPr>
            <w:r>
              <w:t>It takes place in (December),</w:t>
            </w:r>
          </w:p>
          <w:p w14:paraId="710CE654" w14:textId="77777777" w:rsidR="00531C33" w:rsidRDefault="009F0A44">
            <w:pPr>
              <w:jc w:val="both"/>
            </w:pPr>
            <w:r>
              <w:t>on (date)</w:t>
            </w:r>
          </w:p>
          <w:p w14:paraId="16ED1CC7" w14:textId="77777777" w:rsidR="00531C33" w:rsidRDefault="009F0A44">
            <w:pPr>
              <w:jc w:val="both"/>
            </w:pPr>
            <w:r>
              <w:t>at time….</w:t>
            </w:r>
          </w:p>
          <w:p w14:paraId="2175C64D" w14:textId="77777777" w:rsidR="00531C33" w:rsidRDefault="009F0A44">
            <w:pPr>
              <w:jc w:val="both"/>
            </w:pPr>
            <w:r>
              <w:t>They (activities).</w:t>
            </w:r>
          </w:p>
          <w:p w14:paraId="3E4540CE" w14:textId="77777777" w:rsidR="00531C33" w:rsidRDefault="009F0A44">
            <w:pPr>
              <w:jc w:val="both"/>
            </w:pPr>
            <w:r>
              <w:rPr>
                <w:rFonts w:ascii="Calibri" w:eastAsia="Calibri" w:hAnsi="Calibri" w:cs="Calibri"/>
                <w:sz w:val="24"/>
                <w:szCs w:val="24"/>
              </w:rPr>
              <w:t>They eat…</w:t>
            </w:r>
          </w:p>
        </w:tc>
        <w:tc>
          <w:tcPr>
            <w:tcW w:w="3080" w:type="dxa"/>
            <w:vMerge/>
            <w:tcMar>
              <w:top w:w="100" w:type="dxa"/>
              <w:left w:w="100" w:type="dxa"/>
              <w:bottom w:w="100" w:type="dxa"/>
              <w:right w:w="100" w:type="dxa"/>
            </w:tcMar>
          </w:tcPr>
          <w:p w14:paraId="01D3E798" w14:textId="77777777" w:rsidR="00531C33" w:rsidRDefault="00531C33">
            <w:pPr>
              <w:spacing w:line="240" w:lineRule="auto"/>
            </w:pPr>
          </w:p>
        </w:tc>
      </w:tr>
      <w:tr w:rsidR="00531C33" w14:paraId="6F2E7ECC" w14:textId="77777777">
        <w:trPr>
          <w:trHeight w:val="420"/>
        </w:trPr>
        <w:tc>
          <w:tcPr>
            <w:tcW w:w="319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773736A2" w14:textId="77777777" w:rsidR="00531C33" w:rsidRDefault="009F0A44">
            <w:pPr>
              <w:jc w:val="both"/>
            </w:pPr>
            <w:r>
              <w:t>Define family</w:t>
            </w:r>
          </w:p>
        </w:tc>
        <w:tc>
          <w:tcPr>
            <w:tcW w:w="3410" w:type="dxa"/>
            <w:tcBorders>
              <w:bottom w:val="single" w:sz="8" w:space="0" w:color="000000"/>
              <w:right w:val="single" w:sz="8" w:space="0" w:color="000000"/>
            </w:tcBorders>
            <w:tcMar>
              <w:top w:w="100" w:type="dxa"/>
              <w:left w:w="100" w:type="dxa"/>
              <w:bottom w:w="100" w:type="dxa"/>
              <w:right w:w="100" w:type="dxa"/>
            </w:tcMar>
          </w:tcPr>
          <w:p w14:paraId="1C37E7C1" w14:textId="77777777" w:rsidR="00531C33" w:rsidRDefault="009F0A44">
            <w:pPr>
              <w:jc w:val="both"/>
            </w:pPr>
            <w:r>
              <w:t>Family is a group of people who….</w:t>
            </w:r>
          </w:p>
        </w:tc>
        <w:tc>
          <w:tcPr>
            <w:tcW w:w="3080" w:type="dxa"/>
            <w:vMerge/>
            <w:tcMar>
              <w:top w:w="100" w:type="dxa"/>
              <w:left w:w="100" w:type="dxa"/>
              <w:bottom w:w="100" w:type="dxa"/>
              <w:right w:w="100" w:type="dxa"/>
            </w:tcMar>
          </w:tcPr>
          <w:p w14:paraId="27C2972E" w14:textId="77777777" w:rsidR="00531C33" w:rsidRDefault="00531C33">
            <w:pPr>
              <w:spacing w:line="240" w:lineRule="auto"/>
            </w:pPr>
          </w:p>
        </w:tc>
      </w:tr>
      <w:tr w:rsidR="00531C33" w14:paraId="3F75D039" w14:textId="77777777">
        <w:trPr>
          <w:trHeight w:val="420"/>
        </w:trPr>
        <w:tc>
          <w:tcPr>
            <w:tcW w:w="319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65C35610" w14:textId="2CC11E9C" w:rsidR="00531C33" w:rsidRDefault="00747B39" w:rsidP="00747B39">
            <w:pPr>
              <w:pPrChange w:id="8" w:author="Microsoft Office User" w:date="2016-05-25T17:46:00Z">
                <w:pPr>
                  <w:jc w:val="both"/>
                </w:pPr>
              </w:pPrChange>
            </w:pPr>
            <w:r>
              <w:rPr>
                <w:rFonts w:ascii="Calibri" w:eastAsia="Calibri" w:hAnsi="Calibri" w:cs="Calibri"/>
                <w:sz w:val="24"/>
                <w:szCs w:val="24"/>
              </w:rPr>
              <w:t>E</w:t>
            </w:r>
            <w:r w:rsidR="009F0A44">
              <w:rPr>
                <w:rFonts w:ascii="Calibri" w:eastAsia="Calibri" w:hAnsi="Calibri" w:cs="Calibri"/>
                <w:sz w:val="24"/>
                <w:szCs w:val="24"/>
              </w:rPr>
              <w:t>xplain why family and other individuals are important</w:t>
            </w:r>
          </w:p>
        </w:tc>
        <w:tc>
          <w:tcPr>
            <w:tcW w:w="3410" w:type="dxa"/>
            <w:tcBorders>
              <w:bottom w:val="single" w:sz="8" w:space="0" w:color="000000"/>
              <w:right w:val="single" w:sz="8" w:space="0" w:color="000000"/>
            </w:tcBorders>
            <w:tcMar>
              <w:top w:w="100" w:type="dxa"/>
              <w:left w:w="100" w:type="dxa"/>
              <w:bottom w:w="100" w:type="dxa"/>
              <w:right w:w="100" w:type="dxa"/>
            </w:tcMar>
          </w:tcPr>
          <w:p w14:paraId="11C98AB1" w14:textId="77777777" w:rsidR="00531C33" w:rsidRDefault="009F0A44">
            <w:pPr>
              <w:jc w:val="both"/>
              <w:rPr>
                <w:ins w:id="9" w:author="Microsoft Office User" w:date="2016-05-25T17:46:00Z"/>
              </w:rPr>
            </w:pPr>
            <w:r>
              <w:t>Family is important because…</w:t>
            </w:r>
            <w:ins w:id="10" w:author="Microsoft Office User" w:date="2016-05-25T17:46:00Z">
              <w:r w:rsidR="00747B39">
                <w:t xml:space="preserve"> </w:t>
              </w:r>
            </w:ins>
          </w:p>
          <w:p w14:paraId="26902188" w14:textId="1FFBAA93" w:rsidR="00747B39" w:rsidRDefault="00747B39">
            <w:pPr>
              <w:jc w:val="both"/>
            </w:pPr>
            <w:ins w:id="11" w:author="Microsoft Office User" w:date="2016-05-25T17:46:00Z">
              <w:r>
                <w:t xml:space="preserve">we all need someone. </w:t>
              </w:r>
            </w:ins>
          </w:p>
          <w:p w14:paraId="7BDA6AD5" w14:textId="77777777" w:rsidR="00531C33" w:rsidRDefault="009F0A44">
            <w:pPr>
              <w:jc w:val="both"/>
            </w:pPr>
            <w:r>
              <w:lastRenderedPageBreak/>
              <w:t>we do things together.</w:t>
            </w:r>
          </w:p>
          <w:p w14:paraId="054178F9" w14:textId="77777777" w:rsidR="00531C33" w:rsidRDefault="009F0A44">
            <w:pPr>
              <w:jc w:val="both"/>
            </w:pPr>
            <w:r>
              <w:t>my dad helps me.</w:t>
            </w:r>
          </w:p>
          <w:p w14:paraId="3BCAAB38" w14:textId="77777777" w:rsidR="00531C33" w:rsidRDefault="009F0A44">
            <w:pPr>
              <w:jc w:val="both"/>
            </w:pPr>
            <w:r>
              <w:rPr>
                <w:rFonts w:ascii="Calibri" w:eastAsia="Calibri" w:hAnsi="Calibri" w:cs="Calibri"/>
                <w:sz w:val="24"/>
                <w:szCs w:val="24"/>
              </w:rPr>
              <w:t xml:space="preserve">my dog listens to me.  </w:t>
            </w:r>
          </w:p>
        </w:tc>
        <w:tc>
          <w:tcPr>
            <w:tcW w:w="3080" w:type="dxa"/>
            <w:vMerge/>
            <w:tcMar>
              <w:top w:w="100" w:type="dxa"/>
              <w:left w:w="100" w:type="dxa"/>
              <w:bottom w:w="100" w:type="dxa"/>
              <w:right w:w="100" w:type="dxa"/>
            </w:tcMar>
          </w:tcPr>
          <w:p w14:paraId="6917571D" w14:textId="77777777" w:rsidR="00531C33" w:rsidRDefault="00531C33">
            <w:pPr>
              <w:spacing w:line="240" w:lineRule="auto"/>
            </w:pPr>
          </w:p>
        </w:tc>
      </w:tr>
      <w:tr w:rsidR="00531C33" w14:paraId="2D029219" w14:textId="77777777">
        <w:trPr>
          <w:trHeight w:val="420"/>
        </w:trPr>
        <w:tc>
          <w:tcPr>
            <w:tcW w:w="319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25C1E8A2" w14:textId="02631C14" w:rsidR="00531C33" w:rsidRDefault="00531C33">
            <w:pPr>
              <w:jc w:val="both"/>
            </w:pPr>
          </w:p>
        </w:tc>
        <w:tc>
          <w:tcPr>
            <w:tcW w:w="3410" w:type="dxa"/>
            <w:tcBorders>
              <w:bottom w:val="single" w:sz="8" w:space="0" w:color="000000"/>
              <w:right w:val="single" w:sz="8" w:space="0" w:color="000000"/>
            </w:tcBorders>
            <w:tcMar>
              <w:top w:w="100" w:type="dxa"/>
              <w:left w:w="100" w:type="dxa"/>
              <w:bottom w:w="100" w:type="dxa"/>
              <w:right w:w="100" w:type="dxa"/>
            </w:tcMar>
          </w:tcPr>
          <w:p w14:paraId="1B066519" w14:textId="77777777" w:rsidR="00531C33" w:rsidRDefault="009F0A44">
            <w:pPr>
              <w:jc w:val="both"/>
            </w:pPr>
            <w:r>
              <w:t xml:space="preserve"> </w:t>
            </w:r>
          </w:p>
        </w:tc>
        <w:tc>
          <w:tcPr>
            <w:tcW w:w="3080" w:type="dxa"/>
            <w:vMerge/>
            <w:tcMar>
              <w:top w:w="100" w:type="dxa"/>
              <w:left w:w="100" w:type="dxa"/>
              <w:bottom w:w="100" w:type="dxa"/>
              <w:right w:w="100" w:type="dxa"/>
            </w:tcMar>
          </w:tcPr>
          <w:p w14:paraId="5F61262E" w14:textId="77777777" w:rsidR="00531C33" w:rsidRDefault="00531C33">
            <w:pPr>
              <w:spacing w:line="240" w:lineRule="auto"/>
            </w:pPr>
          </w:p>
        </w:tc>
      </w:tr>
      <w:tr w:rsidR="00531C33" w14:paraId="60940A1D" w14:textId="77777777">
        <w:trPr>
          <w:trHeight w:val="420"/>
        </w:trPr>
        <w:tc>
          <w:tcPr>
            <w:tcW w:w="319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56AB8553" w14:textId="77777777" w:rsidR="00531C33" w:rsidRDefault="009F0A44">
            <w:pPr>
              <w:jc w:val="both"/>
            </w:pPr>
            <w:r>
              <w:t xml:space="preserve"> </w:t>
            </w:r>
          </w:p>
        </w:tc>
        <w:tc>
          <w:tcPr>
            <w:tcW w:w="3410" w:type="dxa"/>
            <w:tcBorders>
              <w:bottom w:val="single" w:sz="8" w:space="0" w:color="000000"/>
              <w:right w:val="single" w:sz="8" w:space="0" w:color="000000"/>
            </w:tcBorders>
            <w:tcMar>
              <w:top w:w="100" w:type="dxa"/>
              <w:left w:w="100" w:type="dxa"/>
              <w:bottom w:w="100" w:type="dxa"/>
              <w:right w:w="100" w:type="dxa"/>
            </w:tcMar>
          </w:tcPr>
          <w:p w14:paraId="0D269C7E" w14:textId="77777777" w:rsidR="00531C33" w:rsidRDefault="009F0A44">
            <w:pPr>
              <w:jc w:val="both"/>
            </w:pPr>
            <w:r>
              <w:t xml:space="preserve"> </w:t>
            </w:r>
          </w:p>
        </w:tc>
        <w:tc>
          <w:tcPr>
            <w:tcW w:w="3080" w:type="dxa"/>
            <w:vMerge/>
            <w:tcMar>
              <w:top w:w="100" w:type="dxa"/>
              <w:left w:w="100" w:type="dxa"/>
              <w:bottom w:w="100" w:type="dxa"/>
              <w:right w:w="100" w:type="dxa"/>
            </w:tcMar>
          </w:tcPr>
          <w:p w14:paraId="1D4E515C" w14:textId="77777777" w:rsidR="00531C33" w:rsidRDefault="00531C33">
            <w:pPr>
              <w:spacing w:line="240" w:lineRule="auto"/>
            </w:pPr>
          </w:p>
        </w:tc>
      </w:tr>
      <w:tr w:rsidR="00531C33" w14:paraId="5E1B8E23" w14:textId="77777777">
        <w:trPr>
          <w:trHeight w:val="420"/>
        </w:trPr>
        <w:tc>
          <w:tcPr>
            <w:tcW w:w="319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2A54F69E" w14:textId="77777777" w:rsidR="00531C33" w:rsidRDefault="00531C33">
            <w:pPr>
              <w:jc w:val="both"/>
            </w:pPr>
          </w:p>
        </w:tc>
        <w:tc>
          <w:tcPr>
            <w:tcW w:w="3410" w:type="dxa"/>
            <w:tcBorders>
              <w:bottom w:val="single" w:sz="8" w:space="0" w:color="000000"/>
              <w:right w:val="single" w:sz="8" w:space="0" w:color="000000"/>
            </w:tcBorders>
            <w:tcMar>
              <w:top w:w="100" w:type="dxa"/>
              <w:left w:w="100" w:type="dxa"/>
              <w:bottom w:w="100" w:type="dxa"/>
              <w:right w:w="100" w:type="dxa"/>
            </w:tcMar>
          </w:tcPr>
          <w:p w14:paraId="1885DD73" w14:textId="77777777" w:rsidR="00531C33" w:rsidRDefault="00531C33">
            <w:pPr>
              <w:jc w:val="both"/>
            </w:pPr>
          </w:p>
        </w:tc>
        <w:tc>
          <w:tcPr>
            <w:tcW w:w="3080" w:type="dxa"/>
            <w:vMerge/>
            <w:tcMar>
              <w:top w:w="100" w:type="dxa"/>
              <w:left w:w="100" w:type="dxa"/>
              <w:bottom w:w="100" w:type="dxa"/>
              <w:right w:w="100" w:type="dxa"/>
            </w:tcMar>
          </w:tcPr>
          <w:p w14:paraId="628D3448" w14:textId="77777777" w:rsidR="00531C33" w:rsidRDefault="00531C33">
            <w:pPr>
              <w:spacing w:line="240" w:lineRule="auto"/>
            </w:pPr>
          </w:p>
        </w:tc>
      </w:tr>
      <w:tr w:rsidR="00531C33" w14:paraId="0F6AEB24" w14:textId="77777777">
        <w:trPr>
          <w:trHeight w:val="420"/>
        </w:trPr>
        <w:tc>
          <w:tcPr>
            <w:tcW w:w="319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6228C8B4" w14:textId="77777777" w:rsidR="00531C33" w:rsidRDefault="00531C33">
            <w:pPr>
              <w:jc w:val="both"/>
            </w:pPr>
          </w:p>
        </w:tc>
        <w:tc>
          <w:tcPr>
            <w:tcW w:w="3410" w:type="dxa"/>
            <w:tcBorders>
              <w:bottom w:val="single" w:sz="8" w:space="0" w:color="000000"/>
              <w:right w:val="single" w:sz="8" w:space="0" w:color="000000"/>
            </w:tcBorders>
            <w:tcMar>
              <w:top w:w="100" w:type="dxa"/>
              <w:left w:w="100" w:type="dxa"/>
              <w:bottom w:w="100" w:type="dxa"/>
              <w:right w:w="100" w:type="dxa"/>
            </w:tcMar>
          </w:tcPr>
          <w:p w14:paraId="51A8821F" w14:textId="77777777" w:rsidR="00531C33" w:rsidRDefault="00531C33">
            <w:pPr>
              <w:jc w:val="both"/>
            </w:pPr>
          </w:p>
        </w:tc>
        <w:tc>
          <w:tcPr>
            <w:tcW w:w="3080" w:type="dxa"/>
            <w:vMerge/>
            <w:tcMar>
              <w:top w:w="100" w:type="dxa"/>
              <w:left w:w="100" w:type="dxa"/>
              <w:bottom w:w="100" w:type="dxa"/>
              <w:right w:w="100" w:type="dxa"/>
            </w:tcMar>
          </w:tcPr>
          <w:p w14:paraId="4894CC35" w14:textId="77777777" w:rsidR="00531C33" w:rsidRDefault="00531C33">
            <w:pPr>
              <w:spacing w:line="240" w:lineRule="auto"/>
            </w:pPr>
          </w:p>
        </w:tc>
      </w:tr>
      <w:tr w:rsidR="00531C33" w14:paraId="4E830F38" w14:textId="77777777">
        <w:trPr>
          <w:trHeight w:val="420"/>
        </w:trPr>
        <w:tc>
          <w:tcPr>
            <w:tcW w:w="319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13CB8E69" w14:textId="77777777" w:rsidR="00531C33" w:rsidRDefault="00531C33">
            <w:pPr>
              <w:jc w:val="both"/>
            </w:pPr>
          </w:p>
        </w:tc>
        <w:tc>
          <w:tcPr>
            <w:tcW w:w="3410" w:type="dxa"/>
            <w:tcBorders>
              <w:bottom w:val="single" w:sz="8" w:space="0" w:color="000000"/>
              <w:right w:val="single" w:sz="8" w:space="0" w:color="000000"/>
            </w:tcBorders>
            <w:tcMar>
              <w:top w:w="100" w:type="dxa"/>
              <w:left w:w="100" w:type="dxa"/>
              <w:bottom w:w="100" w:type="dxa"/>
              <w:right w:w="100" w:type="dxa"/>
            </w:tcMar>
          </w:tcPr>
          <w:p w14:paraId="03230CD1" w14:textId="77777777" w:rsidR="00531C33" w:rsidRDefault="00531C33">
            <w:pPr>
              <w:jc w:val="both"/>
            </w:pPr>
          </w:p>
        </w:tc>
        <w:tc>
          <w:tcPr>
            <w:tcW w:w="3080" w:type="dxa"/>
            <w:vMerge/>
            <w:tcMar>
              <w:top w:w="100" w:type="dxa"/>
              <w:left w:w="100" w:type="dxa"/>
              <w:bottom w:w="100" w:type="dxa"/>
              <w:right w:w="100" w:type="dxa"/>
            </w:tcMar>
          </w:tcPr>
          <w:p w14:paraId="72AF6A04" w14:textId="77777777" w:rsidR="00531C33" w:rsidRDefault="00531C33">
            <w:pPr>
              <w:spacing w:line="240" w:lineRule="auto"/>
            </w:pPr>
          </w:p>
        </w:tc>
      </w:tr>
      <w:tr w:rsidR="00531C33" w14:paraId="32521A3A" w14:textId="77777777">
        <w:tc>
          <w:tcPr>
            <w:tcW w:w="9680" w:type="dxa"/>
            <w:gridSpan w:val="4"/>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4EBBA2D" w14:textId="77777777" w:rsidR="00531C33" w:rsidRDefault="009F0A44">
            <w:pPr>
              <w:jc w:val="center"/>
            </w:pPr>
            <w:r>
              <w:rPr>
                <w:b/>
                <w:shd w:val="clear" w:color="auto" w:fill="F2F2F2"/>
              </w:rPr>
              <w:t>Resources</w:t>
            </w:r>
          </w:p>
        </w:tc>
      </w:tr>
      <w:tr w:rsidR="00531C33" w14:paraId="49CED359" w14:textId="77777777">
        <w:tc>
          <w:tcPr>
            <w:tcW w:w="2405" w:type="dxa"/>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2C500A9" w14:textId="77777777" w:rsidR="00531C33" w:rsidRDefault="009F0A44">
            <w:pPr>
              <w:widowControl w:val="0"/>
            </w:pPr>
            <w:r>
              <w:rPr>
                <w:b/>
                <w:shd w:val="clear" w:color="auto" w:fill="F2F2F2"/>
              </w:rPr>
              <w:t>Both</w:t>
            </w:r>
          </w:p>
        </w:tc>
        <w:tc>
          <w:tcPr>
            <w:tcW w:w="7275" w:type="dxa"/>
            <w:gridSpan w:val="3"/>
            <w:tcBorders>
              <w:bottom w:val="single" w:sz="8" w:space="0" w:color="000000"/>
              <w:right w:val="single" w:sz="8" w:space="0" w:color="000000"/>
            </w:tcBorders>
            <w:tcMar>
              <w:top w:w="100" w:type="dxa"/>
              <w:left w:w="100" w:type="dxa"/>
              <w:bottom w:w="100" w:type="dxa"/>
              <w:right w:w="100" w:type="dxa"/>
            </w:tcMar>
          </w:tcPr>
          <w:p w14:paraId="2AB701DA" w14:textId="77777777" w:rsidR="00531C33" w:rsidRDefault="009F0A44">
            <w:pPr>
              <w:widowControl w:val="0"/>
            </w:pPr>
            <w:hyperlink r:id="rId5">
              <w:r>
                <w:rPr>
                  <w:rFonts w:ascii="Calibri" w:eastAsia="Calibri" w:hAnsi="Calibri" w:cs="Calibri"/>
                  <w:color w:val="1155CC"/>
                  <w:sz w:val="24"/>
                  <w:szCs w:val="24"/>
                  <w:u w:val="single"/>
                </w:rPr>
                <w:t>El Vendedor De Globos</w:t>
              </w:r>
            </w:hyperlink>
          </w:p>
        </w:tc>
      </w:tr>
      <w:tr w:rsidR="00531C33" w14:paraId="1ACC4609" w14:textId="77777777">
        <w:tc>
          <w:tcPr>
            <w:tcW w:w="2405" w:type="dxa"/>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8EDE4B" w14:textId="77777777" w:rsidR="00531C33" w:rsidRDefault="009F0A44">
            <w:pPr>
              <w:widowControl w:val="0"/>
            </w:pPr>
            <w:r>
              <w:rPr>
                <w:b/>
                <w:shd w:val="clear" w:color="auto" w:fill="F2F2F2"/>
              </w:rPr>
              <w:t>French</w:t>
            </w:r>
          </w:p>
        </w:tc>
        <w:tc>
          <w:tcPr>
            <w:tcW w:w="7275" w:type="dxa"/>
            <w:gridSpan w:val="3"/>
            <w:tcBorders>
              <w:bottom w:val="single" w:sz="8" w:space="0" w:color="000000"/>
              <w:right w:val="single" w:sz="8" w:space="0" w:color="000000"/>
            </w:tcBorders>
            <w:tcMar>
              <w:top w:w="100" w:type="dxa"/>
              <w:left w:w="100" w:type="dxa"/>
              <w:bottom w:w="100" w:type="dxa"/>
              <w:right w:w="100" w:type="dxa"/>
            </w:tcMar>
          </w:tcPr>
          <w:p w14:paraId="69F2985E" w14:textId="77777777" w:rsidR="00531C33" w:rsidRDefault="009F0A44">
            <w:pPr>
              <w:widowControl w:val="0"/>
            </w:pPr>
            <w:r>
              <w:t xml:space="preserve"> </w:t>
            </w:r>
          </w:p>
        </w:tc>
      </w:tr>
      <w:tr w:rsidR="00531C33" w14:paraId="57784CDA" w14:textId="77777777">
        <w:tc>
          <w:tcPr>
            <w:tcW w:w="2405" w:type="dxa"/>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9A792B9" w14:textId="77777777" w:rsidR="00531C33" w:rsidRDefault="009F0A44">
            <w:pPr>
              <w:widowControl w:val="0"/>
            </w:pPr>
            <w:r>
              <w:rPr>
                <w:b/>
                <w:shd w:val="clear" w:color="auto" w:fill="F2F2F2"/>
              </w:rPr>
              <w:t>Spanish</w:t>
            </w:r>
          </w:p>
        </w:tc>
        <w:tc>
          <w:tcPr>
            <w:tcW w:w="7275" w:type="dxa"/>
            <w:gridSpan w:val="3"/>
            <w:tcBorders>
              <w:bottom w:val="single" w:sz="8" w:space="0" w:color="000000"/>
              <w:right w:val="single" w:sz="8" w:space="0" w:color="000000"/>
            </w:tcBorders>
            <w:tcMar>
              <w:top w:w="100" w:type="dxa"/>
              <w:left w:w="100" w:type="dxa"/>
              <w:bottom w:w="100" w:type="dxa"/>
              <w:right w:w="100" w:type="dxa"/>
            </w:tcMar>
          </w:tcPr>
          <w:p w14:paraId="1CB499AD" w14:textId="77777777" w:rsidR="00531C33" w:rsidRDefault="009F0A44">
            <w:pPr>
              <w:widowControl w:val="0"/>
            </w:pPr>
            <w:r>
              <w:t xml:space="preserve"> </w:t>
            </w:r>
          </w:p>
        </w:tc>
      </w:tr>
      <w:tr w:rsidR="00531C33" w14:paraId="6CDF93B5" w14:textId="77777777">
        <w:tc>
          <w:tcPr>
            <w:tcW w:w="9680" w:type="dxa"/>
            <w:gridSpan w:val="4"/>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3D291A37" w14:textId="77777777" w:rsidR="00531C33" w:rsidRDefault="009F0A44">
            <w:pPr>
              <w:jc w:val="center"/>
            </w:pPr>
            <w:r>
              <w:rPr>
                <w:b/>
                <w:shd w:val="clear" w:color="auto" w:fill="D9D9D9"/>
              </w:rPr>
              <w:t>Stage 3: Learning Experiences</w:t>
            </w:r>
          </w:p>
        </w:tc>
      </w:tr>
      <w:tr w:rsidR="00531C33" w14:paraId="3DAC1735" w14:textId="77777777">
        <w:tc>
          <w:tcPr>
            <w:tcW w:w="2405" w:type="dxa"/>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327DE4" w14:textId="77777777" w:rsidR="00531C33" w:rsidRDefault="009F0A44">
            <w:pPr>
              <w:widowControl w:val="0"/>
            </w:pPr>
            <w:r>
              <w:rPr>
                <w:b/>
                <w:shd w:val="clear" w:color="auto" w:fill="F2F2F2"/>
              </w:rPr>
              <w:t>Mode</w:t>
            </w:r>
          </w:p>
        </w:tc>
        <w:tc>
          <w:tcPr>
            <w:tcW w:w="7275" w:type="dxa"/>
            <w:gridSpan w:val="3"/>
            <w:tcBorders>
              <w:bottom w:val="single" w:sz="8" w:space="0" w:color="000000"/>
              <w:right w:val="single" w:sz="8" w:space="0" w:color="000000"/>
            </w:tcBorders>
            <w:shd w:val="clear" w:color="auto" w:fill="F2F2F2"/>
            <w:tcMar>
              <w:top w:w="100" w:type="dxa"/>
              <w:left w:w="100" w:type="dxa"/>
              <w:bottom w:w="100" w:type="dxa"/>
              <w:right w:w="100" w:type="dxa"/>
            </w:tcMar>
          </w:tcPr>
          <w:p w14:paraId="2414667A" w14:textId="77777777" w:rsidR="00531C33" w:rsidRDefault="009F0A44">
            <w:pPr>
              <w:widowControl w:val="0"/>
            </w:pPr>
            <w:r>
              <w:rPr>
                <w:b/>
                <w:shd w:val="clear" w:color="auto" w:fill="F2F2F2"/>
              </w:rPr>
              <w:t>Key Learning Activities/Formative Assessments</w:t>
            </w:r>
          </w:p>
        </w:tc>
      </w:tr>
      <w:tr w:rsidR="00531C33" w14:paraId="63B0E0E1" w14:textId="77777777">
        <w:tc>
          <w:tcPr>
            <w:tcW w:w="24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E0331A3" w14:textId="77777777" w:rsidR="00531C33" w:rsidRDefault="009F0A44">
            <w:pPr>
              <w:widowControl w:val="0"/>
            </w:pPr>
            <w:r>
              <w:rPr>
                <w:i/>
              </w:rPr>
              <w:t>Hook</w:t>
            </w:r>
          </w:p>
        </w:tc>
        <w:tc>
          <w:tcPr>
            <w:tcW w:w="7275" w:type="dxa"/>
            <w:gridSpan w:val="3"/>
            <w:tcBorders>
              <w:bottom w:val="single" w:sz="8" w:space="0" w:color="000000"/>
              <w:right w:val="single" w:sz="8" w:space="0" w:color="000000"/>
            </w:tcBorders>
            <w:tcMar>
              <w:top w:w="100" w:type="dxa"/>
              <w:left w:w="100" w:type="dxa"/>
              <w:bottom w:w="100" w:type="dxa"/>
              <w:right w:w="100" w:type="dxa"/>
            </w:tcMar>
          </w:tcPr>
          <w:p w14:paraId="2B93E47A" w14:textId="77777777" w:rsidR="00531C33" w:rsidRDefault="009F0A44">
            <w:pPr>
              <w:widowControl w:val="0"/>
            </w:pPr>
            <w:r>
              <w:t xml:space="preserve"> </w:t>
            </w:r>
          </w:p>
        </w:tc>
      </w:tr>
      <w:tr w:rsidR="00531C33" w14:paraId="301418D1" w14:textId="77777777">
        <w:tc>
          <w:tcPr>
            <w:tcW w:w="24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3AFF94C" w14:textId="77777777" w:rsidR="00531C33" w:rsidRDefault="009F0A44">
            <w:pPr>
              <w:widowControl w:val="0"/>
            </w:pPr>
            <w:r>
              <w:t xml:space="preserve"> </w:t>
            </w:r>
          </w:p>
        </w:tc>
        <w:tc>
          <w:tcPr>
            <w:tcW w:w="7275" w:type="dxa"/>
            <w:gridSpan w:val="3"/>
            <w:tcBorders>
              <w:bottom w:val="single" w:sz="8" w:space="0" w:color="000000"/>
              <w:right w:val="single" w:sz="8" w:space="0" w:color="000000"/>
            </w:tcBorders>
            <w:tcMar>
              <w:top w:w="100" w:type="dxa"/>
              <w:left w:w="100" w:type="dxa"/>
              <w:bottom w:w="100" w:type="dxa"/>
              <w:right w:w="100" w:type="dxa"/>
            </w:tcMar>
          </w:tcPr>
          <w:p w14:paraId="60FB9F1D" w14:textId="77777777" w:rsidR="00531C33" w:rsidRDefault="009F0A44">
            <w:pPr>
              <w:widowControl w:val="0"/>
            </w:pPr>
            <w:r>
              <w:t xml:space="preserve"> </w:t>
            </w:r>
          </w:p>
        </w:tc>
      </w:tr>
      <w:tr w:rsidR="00531C33" w14:paraId="34643662" w14:textId="77777777">
        <w:tc>
          <w:tcPr>
            <w:tcW w:w="24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E08D861" w14:textId="77777777" w:rsidR="00531C33" w:rsidRDefault="009F0A44">
            <w:pPr>
              <w:widowControl w:val="0"/>
            </w:pPr>
            <w:r>
              <w:t xml:space="preserve"> </w:t>
            </w:r>
          </w:p>
        </w:tc>
        <w:tc>
          <w:tcPr>
            <w:tcW w:w="7275" w:type="dxa"/>
            <w:gridSpan w:val="3"/>
            <w:tcBorders>
              <w:bottom w:val="single" w:sz="8" w:space="0" w:color="000000"/>
              <w:right w:val="single" w:sz="8" w:space="0" w:color="000000"/>
            </w:tcBorders>
            <w:tcMar>
              <w:top w:w="100" w:type="dxa"/>
              <w:left w:w="100" w:type="dxa"/>
              <w:bottom w:w="100" w:type="dxa"/>
              <w:right w:w="100" w:type="dxa"/>
            </w:tcMar>
          </w:tcPr>
          <w:p w14:paraId="0461BB89" w14:textId="77777777" w:rsidR="00531C33" w:rsidRDefault="009F0A44">
            <w:pPr>
              <w:widowControl w:val="0"/>
            </w:pPr>
            <w:r>
              <w:t xml:space="preserve"> </w:t>
            </w:r>
          </w:p>
        </w:tc>
      </w:tr>
      <w:tr w:rsidR="00531C33" w14:paraId="795B07AD" w14:textId="77777777">
        <w:tc>
          <w:tcPr>
            <w:tcW w:w="24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3872F9D" w14:textId="77777777" w:rsidR="00531C33" w:rsidRDefault="009F0A44">
            <w:pPr>
              <w:widowControl w:val="0"/>
            </w:pPr>
            <w:r>
              <w:t xml:space="preserve"> </w:t>
            </w:r>
          </w:p>
        </w:tc>
        <w:tc>
          <w:tcPr>
            <w:tcW w:w="7275" w:type="dxa"/>
            <w:gridSpan w:val="3"/>
            <w:tcBorders>
              <w:bottom w:val="single" w:sz="8" w:space="0" w:color="000000"/>
              <w:right w:val="single" w:sz="8" w:space="0" w:color="000000"/>
            </w:tcBorders>
            <w:tcMar>
              <w:top w:w="100" w:type="dxa"/>
              <w:left w:w="100" w:type="dxa"/>
              <w:bottom w:w="100" w:type="dxa"/>
              <w:right w:w="100" w:type="dxa"/>
            </w:tcMar>
          </w:tcPr>
          <w:p w14:paraId="743A3DA0" w14:textId="77777777" w:rsidR="00531C33" w:rsidRDefault="009F0A44">
            <w:pPr>
              <w:widowControl w:val="0"/>
            </w:pPr>
            <w:r>
              <w:t xml:space="preserve"> </w:t>
            </w:r>
          </w:p>
        </w:tc>
      </w:tr>
      <w:tr w:rsidR="00531C33" w14:paraId="125AA513" w14:textId="77777777">
        <w:tc>
          <w:tcPr>
            <w:tcW w:w="24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4426F0F" w14:textId="77777777" w:rsidR="00531C33" w:rsidRDefault="009F0A44">
            <w:pPr>
              <w:widowControl w:val="0"/>
            </w:pPr>
            <w:r>
              <w:t xml:space="preserve"> </w:t>
            </w:r>
          </w:p>
        </w:tc>
        <w:tc>
          <w:tcPr>
            <w:tcW w:w="7275" w:type="dxa"/>
            <w:gridSpan w:val="3"/>
            <w:tcBorders>
              <w:bottom w:val="single" w:sz="8" w:space="0" w:color="000000"/>
              <w:right w:val="single" w:sz="8" w:space="0" w:color="000000"/>
            </w:tcBorders>
            <w:tcMar>
              <w:top w:w="100" w:type="dxa"/>
              <w:left w:w="100" w:type="dxa"/>
              <w:bottom w:w="100" w:type="dxa"/>
              <w:right w:w="100" w:type="dxa"/>
            </w:tcMar>
          </w:tcPr>
          <w:p w14:paraId="73AB6BFC" w14:textId="77777777" w:rsidR="00531C33" w:rsidRDefault="009F0A44">
            <w:pPr>
              <w:widowControl w:val="0"/>
            </w:pPr>
            <w:r>
              <w:t xml:space="preserve"> </w:t>
            </w:r>
          </w:p>
        </w:tc>
      </w:tr>
      <w:tr w:rsidR="00531C33" w14:paraId="6822F36A" w14:textId="77777777">
        <w:tc>
          <w:tcPr>
            <w:tcW w:w="24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A7B8D90" w14:textId="77777777" w:rsidR="00531C33" w:rsidRDefault="009F0A44">
            <w:pPr>
              <w:widowControl w:val="0"/>
            </w:pPr>
            <w:r>
              <w:t xml:space="preserve"> </w:t>
            </w:r>
          </w:p>
        </w:tc>
        <w:tc>
          <w:tcPr>
            <w:tcW w:w="7275" w:type="dxa"/>
            <w:gridSpan w:val="3"/>
            <w:tcBorders>
              <w:bottom w:val="single" w:sz="8" w:space="0" w:color="000000"/>
              <w:right w:val="single" w:sz="8" w:space="0" w:color="000000"/>
            </w:tcBorders>
            <w:tcMar>
              <w:top w:w="100" w:type="dxa"/>
              <w:left w:w="100" w:type="dxa"/>
              <w:bottom w:w="100" w:type="dxa"/>
              <w:right w:w="100" w:type="dxa"/>
            </w:tcMar>
          </w:tcPr>
          <w:p w14:paraId="30F2A7FA" w14:textId="77777777" w:rsidR="00531C33" w:rsidRDefault="009F0A44">
            <w:pPr>
              <w:widowControl w:val="0"/>
            </w:pPr>
            <w:r>
              <w:t xml:space="preserve"> </w:t>
            </w:r>
          </w:p>
        </w:tc>
      </w:tr>
      <w:tr w:rsidR="00531C33" w14:paraId="20F8B799" w14:textId="77777777">
        <w:tc>
          <w:tcPr>
            <w:tcW w:w="24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FE1224B" w14:textId="77777777" w:rsidR="00531C33" w:rsidRDefault="009F0A44">
            <w:pPr>
              <w:widowControl w:val="0"/>
            </w:pPr>
            <w:r>
              <w:t xml:space="preserve"> </w:t>
            </w:r>
          </w:p>
        </w:tc>
        <w:tc>
          <w:tcPr>
            <w:tcW w:w="7275" w:type="dxa"/>
            <w:gridSpan w:val="3"/>
            <w:tcBorders>
              <w:bottom w:val="single" w:sz="8" w:space="0" w:color="000000"/>
              <w:right w:val="single" w:sz="8" w:space="0" w:color="000000"/>
            </w:tcBorders>
            <w:tcMar>
              <w:top w:w="100" w:type="dxa"/>
              <w:left w:w="100" w:type="dxa"/>
              <w:bottom w:w="100" w:type="dxa"/>
              <w:right w:w="100" w:type="dxa"/>
            </w:tcMar>
          </w:tcPr>
          <w:p w14:paraId="1AED6998" w14:textId="77777777" w:rsidR="00531C33" w:rsidRDefault="009F0A44">
            <w:pPr>
              <w:widowControl w:val="0"/>
            </w:pPr>
            <w:r>
              <w:t xml:space="preserve"> </w:t>
            </w:r>
          </w:p>
        </w:tc>
      </w:tr>
      <w:tr w:rsidR="00531C33" w14:paraId="4B995AC3" w14:textId="77777777">
        <w:tc>
          <w:tcPr>
            <w:tcW w:w="24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A83816" w14:textId="77777777" w:rsidR="00531C33" w:rsidRDefault="009F0A44">
            <w:pPr>
              <w:widowControl w:val="0"/>
            </w:pPr>
            <w:r>
              <w:t xml:space="preserve"> </w:t>
            </w:r>
          </w:p>
        </w:tc>
        <w:tc>
          <w:tcPr>
            <w:tcW w:w="7275" w:type="dxa"/>
            <w:gridSpan w:val="3"/>
            <w:tcBorders>
              <w:bottom w:val="single" w:sz="8" w:space="0" w:color="000000"/>
              <w:right w:val="single" w:sz="8" w:space="0" w:color="000000"/>
            </w:tcBorders>
            <w:tcMar>
              <w:top w:w="100" w:type="dxa"/>
              <w:left w:w="100" w:type="dxa"/>
              <w:bottom w:w="100" w:type="dxa"/>
              <w:right w:w="100" w:type="dxa"/>
            </w:tcMar>
          </w:tcPr>
          <w:p w14:paraId="507C4CC1" w14:textId="77777777" w:rsidR="00531C33" w:rsidRDefault="009F0A44">
            <w:pPr>
              <w:widowControl w:val="0"/>
            </w:pPr>
            <w:r>
              <w:t xml:space="preserve"> </w:t>
            </w:r>
          </w:p>
        </w:tc>
      </w:tr>
      <w:tr w:rsidR="00531C33" w14:paraId="7C45FB2B" w14:textId="77777777">
        <w:trPr>
          <w:trHeight w:val="420"/>
        </w:trPr>
        <w:tc>
          <w:tcPr>
            <w:tcW w:w="2405" w:type="dxa"/>
            <w:tcMar>
              <w:top w:w="100" w:type="dxa"/>
              <w:left w:w="100" w:type="dxa"/>
              <w:bottom w:w="100" w:type="dxa"/>
              <w:right w:w="100" w:type="dxa"/>
            </w:tcMar>
          </w:tcPr>
          <w:p w14:paraId="553BB731" w14:textId="77777777" w:rsidR="00531C33" w:rsidRDefault="00531C33">
            <w:pPr>
              <w:widowControl w:val="0"/>
            </w:pPr>
          </w:p>
        </w:tc>
        <w:tc>
          <w:tcPr>
            <w:tcW w:w="7275" w:type="dxa"/>
            <w:gridSpan w:val="3"/>
            <w:tcMar>
              <w:top w:w="100" w:type="dxa"/>
              <w:left w:w="100" w:type="dxa"/>
              <w:bottom w:w="100" w:type="dxa"/>
              <w:right w:w="100" w:type="dxa"/>
            </w:tcMar>
          </w:tcPr>
          <w:p w14:paraId="6EEFB029" w14:textId="77777777" w:rsidR="00531C33" w:rsidRDefault="00531C33">
            <w:pPr>
              <w:widowControl w:val="0"/>
            </w:pPr>
          </w:p>
        </w:tc>
      </w:tr>
    </w:tbl>
    <w:p w14:paraId="23C19E94" w14:textId="77777777" w:rsidR="00531C33" w:rsidRDefault="009F0A44">
      <w:r>
        <w:t xml:space="preserve"> </w:t>
      </w:r>
    </w:p>
    <w:p w14:paraId="55ED5447" w14:textId="77777777" w:rsidR="00531C33" w:rsidRDefault="009F0A44">
      <w:r>
        <w:rPr>
          <w:rFonts w:ascii="Cambria" w:eastAsia="Cambria" w:hAnsi="Cambria" w:cs="Cambria"/>
          <w:b/>
          <w:sz w:val="28"/>
          <w:szCs w:val="28"/>
        </w:rPr>
        <w:t>CIA world fact book</w:t>
      </w:r>
    </w:p>
    <w:p w14:paraId="0CC710B2" w14:textId="77777777" w:rsidR="00531C33" w:rsidRDefault="009F0A44">
      <w:pPr>
        <w:rPr>
          <w:rFonts w:ascii="Cambria" w:eastAsia="Cambria" w:hAnsi="Cambria" w:cs="Cambria"/>
          <w:b/>
          <w:sz w:val="28"/>
          <w:szCs w:val="28"/>
        </w:rPr>
      </w:pPr>
      <w:r>
        <w:rPr>
          <w:rFonts w:ascii="Cambria" w:eastAsia="Cambria" w:hAnsi="Cambria" w:cs="Cambria"/>
          <w:b/>
          <w:sz w:val="28"/>
          <w:szCs w:val="28"/>
        </w:rPr>
        <w:t>culture grams</w:t>
      </w:r>
    </w:p>
    <w:p w14:paraId="4BD83B87" w14:textId="77777777" w:rsidR="002D3CA4" w:rsidRDefault="002D3CA4">
      <w:pPr>
        <w:rPr>
          <w:rFonts w:ascii="Cambria" w:eastAsia="Cambria" w:hAnsi="Cambria" w:cs="Cambria"/>
          <w:b/>
          <w:sz w:val="28"/>
          <w:szCs w:val="28"/>
        </w:rPr>
      </w:pPr>
    </w:p>
    <w:p w14:paraId="41709318" w14:textId="77777777" w:rsidR="002D3CA4" w:rsidRDefault="002D3CA4">
      <w:pPr>
        <w:rPr>
          <w:rFonts w:ascii="Cambria" w:eastAsia="Cambria" w:hAnsi="Cambria" w:cs="Cambria"/>
          <w:b/>
          <w:sz w:val="28"/>
          <w:szCs w:val="28"/>
        </w:rPr>
      </w:pPr>
      <w:r>
        <w:rPr>
          <w:rFonts w:ascii="Cambria" w:eastAsia="Cambria" w:hAnsi="Cambria" w:cs="Cambria"/>
          <w:b/>
          <w:sz w:val="28"/>
          <w:szCs w:val="28"/>
        </w:rPr>
        <w:t>Ideas</w:t>
      </w:r>
    </w:p>
    <w:p w14:paraId="16C7CC86" w14:textId="77777777" w:rsidR="002D3CA4" w:rsidRDefault="002D3CA4">
      <w:pPr>
        <w:rPr>
          <w:rFonts w:ascii="Cambria" w:eastAsia="Cambria" w:hAnsi="Cambria" w:cs="Cambria"/>
          <w:b/>
          <w:sz w:val="28"/>
          <w:szCs w:val="28"/>
        </w:rPr>
      </w:pPr>
    </w:p>
    <w:p w14:paraId="09FDEB21" w14:textId="77777777" w:rsidR="002D3CA4" w:rsidRDefault="002D3CA4" w:rsidP="002D3CA4">
      <w:pPr>
        <w:widowControl w:val="0"/>
      </w:pPr>
      <w:r>
        <w:lastRenderedPageBreak/>
        <w:t>Birthdays /celebrations - food/music/when- dates?</w:t>
      </w:r>
    </w:p>
    <w:p w14:paraId="6D31F82C" w14:textId="77777777" w:rsidR="002D3CA4" w:rsidRDefault="002D3CA4" w:rsidP="002D3CA4">
      <w:pPr>
        <w:widowControl w:val="0"/>
      </w:pPr>
      <w:r>
        <w:t>Months</w:t>
      </w:r>
    </w:p>
    <w:p w14:paraId="310AB01D" w14:textId="77777777" w:rsidR="002D3CA4" w:rsidRDefault="002D3CA4" w:rsidP="002D3CA4">
      <w:pPr>
        <w:widowControl w:val="0"/>
      </w:pPr>
      <w:r>
        <w:t>Calendar</w:t>
      </w:r>
    </w:p>
    <w:p w14:paraId="02131365" w14:textId="77777777" w:rsidR="002D3CA4" w:rsidRDefault="002D3CA4" w:rsidP="002D3CA4">
      <w:pPr>
        <w:widowControl w:val="0"/>
      </w:pPr>
      <w:r>
        <w:t>Numbers</w:t>
      </w:r>
    </w:p>
    <w:p w14:paraId="30DBA86A" w14:textId="77777777" w:rsidR="002D3CA4" w:rsidRDefault="002D3CA4" w:rsidP="002D3CA4">
      <w:pPr>
        <w:widowControl w:val="0"/>
      </w:pPr>
      <w:r>
        <w:t>Family members/relationships</w:t>
      </w:r>
    </w:p>
    <w:p w14:paraId="75D8B01E" w14:textId="77777777" w:rsidR="002D3CA4" w:rsidRDefault="002D3CA4" w:rsidP="002D3CA4">
      <w:pPr>
        <w:widowControl w:val="0"/>
      </w:pPr>
      <w:r>
        <w:t>Size of family</w:t>
      </w:r>
    </w:p>
    <w:p w14:paraId="14E955EE" w14:textId="77777777" w:rsidR="002D3CA4" w:rsidRDefault="002D3CA4" w:rsidP="002D3CA4">
      <w:pPr>
        <w:widowControl w:val="0"/>
      </w:pPr>
      <w:r>
        <w:t>Description of friends/family/self- personality</w:t>
      </w:r>
    </w:p>
    <w:p w14:paraId="569235A5" w14:textId="77777777" w:rsidR="002D3CA4" w:rsidRDefault="002D3CA4" w:rsidP="002D3CA4">
      <w:pPr>
        <w:widowControl w:val="0"/>
      </w:pPr>
      <w:r>
        <w:t>Likes/dislikes</w:t>
      </w:r>
    </w:p>
    <w:p w14:paraId="4220DEE5" w14:textId="77777777" w:rsidR="002D3CA4" w:rsidRDefault="002D3CA4" w:rsidP="002D3CA4">
      <w:pPr>
        <w:widowControl w:val="0"/>
      </w:pPr>
      <w:r>
        <w:t>Free time activities</w:t>
      </w:r>
    </w:p>
    <w:p w14:paraId="0213DCE0" w14:textId="77777777" w:rsidR="002D3CA4" w:rsidRDefault="002D3CA4" w:rsidP="002D3CA4">
      <w:pPr>
        <w:widowControl w:val="0"/>
      </w:pPr>
      <w:r>
        <w:t>Ages</w:t>
      </w:r>
    </w:p>
    <w:p w14:paraId="4F0D1D25" w14:textId="77777777" w:rsidR="002D3CA4" w:rsidRDefault="002D3CA4" w:rsidP="002D3CA4">
      <w:pPr>
        <w:widowControl w:val="0"/>
      </w:pPr>
      <w:r>
        <w:t>Pets</w:t>
      </w:r>
    </w:p>
    <w:p w14:paraId="4523EEE2" w14:textId="77777777" w:rsidR="002D3CA4" w:rsidRDefault="002D3CA4" w:rsidP="002D3CA4">
      <w:pPr>
        <w:widowControl w:val="0"/>
      </w:pPr>
      <w:r>
        <w:t>Family traditions</w:t>
      </w:r>
    </w:p>
    <w:p w14:paraId="0E9027CD" w14:textId="77777777" w:rsidR="002D3CA4" w:rsidRDefault="002D3CA4" w:rsidP="002D3CA4">
      <w:pPr>
        <w:widowControl w:val="0"/>
      </w:pPr>
      <w:r>
        <w:t>“Who is my tribe?” bigger family</w:t>
      </w:r>
    </w:p>
    <w:p w14:paraId="4B5392D4" w14:textId="77777777" w:rsidR="002D3CA4" w:rsidRDefault="002D3CA4" w:rsidP="002D3CA4">
      <w:pPr>
        <w:widowControl w:val="0"/>
      </w:pPr>
      <w:r>
        <w:t>People that are important to me</w:t>
      </w:r>
    </w:p>
    <w:p w14:paraId="6034A10F" w14:textId="77777777" w:rsidR="002D3CA4" w:rsidRDefault="002D3CA4" w:rsidP="002D3CA4">
      <w:pPr>
        <w:widowControl w:val="0"/>
      </w:pPr>
      <w:r>
        <w:t>What makes a good friend?  Why?</w:t>
      </w:r>
    </w:p>
    <w:p w14:paraId="5E13B8AE" w14:textId="77777777" w:rsidR="002D3CA4" w:rsidRDefault="002D3CA4" w:rsidP="002D3CA4">
      <w:pPr>
        <w:widowControl w:val="0"/>
      </w:pPr>
      <w:r>
        <w:t>Am I a good friend? Why or why not?</w:t>
      </w:r>
    </w:p>
    <w:p w14:paraId="35A0CB32" w14:textId="77777777" w:rsidR="002D3CA4" w:rsidRDefault="002D3CA4" w:rsidP="002D3CA4">
      <w:pPr>
        <w:widowControl w:val="0"/>
      </w:pPr>
      <w:r>
        <w:t>Extrovert vs Introvert</w:t>
      </w:r>
    </w:p>
    <w:p w14:paraId="74A00AC9" w14:textId="77777777" w:rsidR="002D3CA4" w:rsidRDefault="002D3CA4" w:rsidP="002D3CA4">
      <w:pPr>
        <w:widowControl w:val="0"/>
      </w:pPr>
      <w:r>
        <w:t>Compare/Contrast my real family vs my Spanish/French family.</w:t>
      </w:r>
    </w:p>
    <w:p w14:paraId="3ACAC81E" w14:textId="77777777" w:rsidR="002D3CA4" w:rsidRDefault="002D3CA4" w:rsidP="002D3CA4">
      <w:pPr>
        <w:widowControl w:val="0"/>
      </w:pPr>
      <w:r>
        <w:t>Compare/Contrast the role of a friend vs the role of family.  Can friends be family?</w:t>
      </w:r>
    </w:p>
    <w:p w14:paraId="106BED8F" w14:textId="77777777" w:rsidR="002D3CA4" w:rsidRDefault="002D3CA4" w:rsidP="002D3CA4">
      <w:pPr>
        <w:widowControl w:val="0"/>
      </w:pPr>
      <w:r>
        <w:t>(Why do we need each other?  Why do people need one another?)</w:t>
      </w:r>
    </w:p>
    <w:p w14:paraId="17854571" w14:textId="77777777" w:rsidR="002D3CA4" w:rsidRDefault="002D3CA4" w:rsidP="002D3CA4">
      <w:pPr>
        <w:widowControl w:val="0"/>
      </w:pPr>
      <w:r>
        <w:rPr>
          <w:highlight w:val="yellow"/>
        </w:rPr>
        <w:t>Identity and belonging / Families and communities-global theme</w:t>
      </w:r>
    </w:p>
    <w:p w14:paraId="6EC5C642" w14:textId="77777777" w:rsidR="002D3CA4" w:rsidRDefault="002D3CA4" w:rsidP="002D3CA4">
      <w:pPr>
        <w:widowControl w:val="0"/>
      </w:pPr>
      <w:r>
        <w:t>International Family Day</w:t>
      </w:r>
    </w:p>
    <w:p w14:paraId="3453B362" w14:textId="77777777" w:rsidR="002D3CA4" w:rsidRDefault="002D3CA4" w:rsidP="002D3CA4">
      <w:pPr>
        <w:widowControl w:val="0"/>
      </w:pPr>
      <w:r>
        <w:t>UNICEF - right to family</w:t>
      </w:r>
    </w:p>
    <w:p w14:paraId="0A15958A" w14:textId="77777777" w:rsidR="002D3CA4" w:rsidRDefault="002D3CA4" w:rsidP="002D3CA4">
      <w:pPr>
        <w:widowControl w:val="0"/>
      </w:pPr>
      <w:r>
        <w:t>Give a separate identity</w:t>
      </w:r>
    </w:p>
    <w:p w14:paraId="791687ED" w14:textId="77777777" w:rsidR="002D3CA4" w:rsidRDefault="002D3CA4"/>
    <w:sectPr w:rsidR="002D3CA4">
      <w:pgSz w:w="12240" w:h="15840"/>
      <w:pgMar w:top="792" w:right="720" w:bottom="792" w:left="720" w:header="720" w:footer="720" w:gutter="0"/>
      <w:pgNumType w:start="1"/>
      <w:cols w:space="720" w:equalWidth="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83B80"/>
    <w:multiLevelType w:val="multilevel"/>
    <w:tmpl w:val="C2B6349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392B747C"/>
    <w:multiLevelType w:val="hybridMultilevel"/>
    <w:tmpl w:val="28D0F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3E95500"/>
    <w:multiLevelType w:val="multilevel"/>
    <w:tmpl w:val="71BA73C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590D2033"/>
    <w:multiLevelType w:val="multilevel"/>
    <w:tmpl w:val="D98432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6FE91878"/>
    <w:multiLevelType w:val="hybridMultilevel"/>
    <w:tmpl w:val="C6067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B44C99"/>
    <w:multiLevelType w:val="hybridMultilevel"/>
    <w:tmpl w:val="B20E3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5"/>
  </w:num>
  <w:num w:numId="6">
    <w:abstractNumId w:val="1"/>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grammar="clean"/>
  <w:defaultTabStop w:val="720"/>
  <w:characterSpacingControl w:val="doNotCompress"/>
  <w:compat>
    <w:compatSetting w:name="compatibilityMode" w:uri="http://schemas.microsoft.com/office/word" w:val="14"/>
  </w:compat>
  <w:rsids>
    <w:rsidRoot w:val="00531C33"/>
    <w:rsid w:val="00010A53"/>
    <w:rsid w:val="002D3CA4"/>
    <w:rsid w:val="00531C33"/>
    <w:rsid w:val="00747B39"/>
    <w:rsid w:val="009F0A44"/>
    <w:rsid w:val="00DF4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B0D9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zh-CN"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F4E0A"/>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F4E0A"/>
    <w:rPr>
      <w:rFonts w:ascii="Times New Roman" w:hAnsi="Times New Roman" w:cs="Times New Roman"/>
      <w:sz w:val="18"/>
      <w:szCs w:val="18"/>
    </w:rPr>
  </w:style>
  <w:style w:type="paragraph" w:styleId="ListParagraph">
    <w:name w:val="List Paragraph"/>
    <w:basedOn w:val="Normal"/>
    <w:uiPriority w:val="34"/>
    <w:qFormat/>
    <w:rsid w:val="00747B39"/>
    <w:pPr>
      <w:spacing w:line="240" w:lineRule="auto"/>
      <w:ind w:left="720"/>
      <w:contextualSpacing/>
    </w:pPr>
    <w:rPr>
      <w:rFonts w:asciiTheme="minorHAnsi" w:eastAsiaTheme="minorHAnsi" w:hAnsiTheme="minorHAnsi" w:cstheme="minorBidi"/>
      <w:color w:val="auto"/>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youtube.com/watch?v=hOkevC9UVAM" TargetMode="External"/><Relationship Id="rId6" Type="http://schemas.openxmlformats.org/officeDocument/2006/relationships/fontTable" Target="fontTable.xml"/><Relationship Id="rId7" Type="http://schemas.microsoft.com/office/2011/relationships/people" Target="peop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955</Words>
  <Characters>5444</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2016-05-25T21:29:00Z</dcterms:created>
  <dcterms:modified xsi:type="dcterms:W3CDTF">2016-05-26T20:44:00Z</dcterms:modified>
</cp:coreProperties>
</file>